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E3576" w14:textId="77777777" w:rsidR="00876C45" w:rsidRDefault="00876C45" w:rsidP="001618FA">
      <w:pPr>
        <w:pStyle w:val="Nagwek1"/>
        <w:jc w:val="both"/>
        <w:rPr>
          <w:rFonts w:asciiTheme="minorHAnsi" w:hAnsiTheme="minorHAnsi" w:cstheme="minorHAnsi"/>
          <w:color w:val="000000"/>
          <w:sz w:val="22"/>
          <w:szCs w:val="22"/>
          <w:lang w:val="de-DE"/>
        </w:rPr>
      </w:pPr>
    </w:p>
    <w:p w14:paraId="7D00A64E" w14:textId="77777777" w:rsidR="001618FA" w:rsidRDefault="001618FA">
      <w:pPr>
        <w:rPr>
          <w:rFonts w:asciiTheme="minorHAnsi" w:hAnsiTheme="minorHAnsi" w:cstheme="minorHAnsi"/>
          <w:sz w:val="22"/>
          <w:szCs w:val="22"/>
          <w:lang w:val="de-DE"/>
        </w:rPr>
      </w:pPr>
    </w:p>
    <w:p w14:paraId="172A273B" w14:textId="77777777" w:rsidR="001618FA" w:rsidRDefault="001618FA">
      <w:pPr>
        <w:rPr>
          <w:rFonts w:asciiTheme="minorHAnsi" w:hAnsiTheme="minorHAnsi" w:cstheme="minorHAnsi"/>
          <w:sz w:val="22"/>
          <w:szCs w:val="22"/>
          <w:lang w:val="de-DE"/>
        </w:rPr>
      </w:pPr>
    </w:p>
    <w:p w14:paraId="0D5C9212" w14:textId="77777777" w:rsidR="001618FA" w:rsidRDefault="001618FA">
      <w:pPr>
        <w:rPr>
          <w:rFonts w:asciiTheme="minorHAnsi" w:hAnsiTheme="minorHAnsi" w:cstheme="minorHAnsi"/>
          <w:sz w:val="22"/>
          <w:szCs w:val="22"/>
          <w:lang w:val="de-DE"/>
        </w:rPr>
      </w:pPr>
    </w:p>
    <w:p w14:paraId="7A3412CA" w14:textId="77777777" w:rsidR="001618FA" w:rsidRDefault="001618FA">
      <w:pPr>
        <w:rPr>
          <w:rFonts w:asciiTheme="minorHAnsi" w:hAnsiTheme="minorHAnsi" w:cstheme="minorHAnsi"/>
          <w:sz w:val="22"/>
          <w:szCs w:val="22"/>
          <w:lang w:val="de-DE"/>
        </w:rPr>
      </w:pPr>
    </w:p>
    <w:p w14:paraId="363D36B9" w14:textId="77777777" w:rsidR="001618FA" w:rsidRDefault="001618FA">
      <w:pPr>
        <w:rPr>
          <w:rFonts w:asciiTheme="minorHAnsi" w:hAnsiTheme="minorHAnsi" w:cstheme="minorHAnsi"/>
          <w:sz w:val="22"/>
          <w:szCs w:val="22"/>
          <w:lang w:val="de-DE"/>
        </w:rPr>
      </w:pPr>
    </w:p>
    <w:p w14:paraId="27AE4D0D" w14:textId="77777777" w:rsidR="001618FA" w:rsidRDefault="001618FA">
      <w:pPr>
        <w:rPr>
          <w:rFonts w:asciiTheme="minorHAnsi" w:hAnsiTheme="minorHAnsi" w:cstheme="minorHAnsi"/>
          <w:sz w:val="22"/>
          <w:szCs w:val="22"/>
          <w:lang w:val="de-DE"/>
        </w:rPr>
      </w:pPr>
    </w:p>
    <w:p w14:paraId="6A81025D" w14:textId="77777777" w:rsidR="001618FA" w:rsidRDefault="001618FA">
      <w:pPr>
        <w:rPr>
          <w:rFonts w:asciiTheme="minorHAnsi" w:hAnsiTheme="minorHAnsi" w:cstheme="minorHAnsi"/>
          <w:sz w:val="22"/>
          <w:szCs w:val="22"/>
          <w:lang w:val="de-DE"/>
        </w:rPr>
      </w:pPr>
    </w:p>
    <w:p w14:paraId="421FBA90" w14:textId="65D81454" w:rsidR="001618FA" w:rsidRPr="001618FA" w:rsidRDefault="001618FA" w:rsidP="001618FA">
      <w:pPr>
        <w:spacing w:after="160"/>
        <w:jc w:val="center"/>
        <w:rPr>
          <w:rFonts w:asciiTheme="minorHAnsi" w:eastAsiaTheme="minorHAnsi" w:hAnsiTheme="minorHAnsi" w:cstheme="minorBidi"/>
          <w:b/>
          <w:bCs/>
          <w:smallCaps/>
          <w:sz w:val="80"/>
          <w:szCs w:val="80"/>
          <w:lang w:eastAsia="en-US"/>
        </w:rPr>
      </w:pPr>
      <w:r w:rsidRPr="001618FA">
        <w:rPr>
          <w:rFonts w:asciiTheme="minorHAnsi" w:eastAsiaTheme="minorHAnsi" w:hAnsiTheme="minorHAnsi" w:cstheme="minorBidi"/>
          <w:b/>
          <w:bCs/>
          <w:smallCaps/>
          <w:sz w:val="80"/>
          <w:szCs w:val="80"/>
          <w:lang w:eastAsia="en-US"/>
        </w:rPr>
        <w:t>Klauzule podatkowe</w:t>
      </w:r>
    </w:p>
    <w:p w14:paraId="004A6C0C" w14:textId="5644F49D" w:rsidR="001618FA" w:rsidRDefault="001618FA" w:rsidP="001618FA">
      <w:pPr>
        <w:jc w:val="center"/>
        <w:rPr>
          <w:rFonts w:asciiTheme="minorHAnsi" w:eastAsiaTheme="minorHAnsi" w:hAnsiTheme="minorHAnsi" w:cstheme="minorBidi"/>
          <w:b/>
          <w:bCs/>
          <w:smallCaps/>
          <w:sz w:val="80"/>
          <w:szCs w:val="80"/>
          <w:lang w:eastAsia="en-US"/>
        </w:rPr>
      </w:pPr>
      <w:r w:rsidRPr="001618FA">
        <w:rPr>
          <w:rFonts w:asciiTheme="minorHAnsi" w:eastAsiaTheme="minorHAnsi" w:hAnsiTheme="minorHAnsi" w:cstheme="minorBidi"/>
          <w:b/>
          <w:bCs/>
          <w:smallCaps/>
          <w:sz w:val="80"/>
          <w:szCs w:val="80"/>
          <w:lang w:eastAsia="en-US"/>
        </w:rPr>
        <w:t>ORLEN S.A.</w:t>
      </w:r>
    </w:p>
    <w:p w14:paraId="63523CB8" w14:textId="77777777" w:rsidR="001618FA" w:rsidRPr="001618FA" w:rsidRDefault="001618FA" w:rsidP="001618FA">
      <w:pPr>
        <w:jc w:val="center"/>
        <w:rPr>
          <w:rFonts w:asciiTheme="minorHAnsi" w:hAnsiTheme="minorHAnsi" w:cstheme="minorHAnsi"/>
          <w:sz w:val="80"/>
          <w:szCs w:val="80"/>
          <w:lang w:val="de-DE"/>
        </w:rPr>
      </w:pPr>
    </w:p>
    <w:p w14:paraId="6E730411" w14:textId="77777777" w:rsidR="001618FA" w:rsidRDefault="001618FA" w:rsidP="001618FA">
      <w:pPr>
        <w:jc w:val="center"/>
        <w:rPr>
          <w:rFonts w:asciiTheme="minorHAnsi" w:hAnsiTheme="minorHAnsi" w:cstheme="minorHAnsi"/>
          <w:sz w:val="22"/>
          <w:szCs w:val="22"/>
          <w:lang w:val="de-DE"/>
        </w:rPr>
      </w:pPr>
      <w:r w:rsidRPr="00993757">
        <w:rPr>
          <w:rFonts w:cs="Arial"/>
          <w:noProof/>
        </w:rPr>
        <w:drawing>
          <wp:inline distT="0" distB="0" distL="0" distR="0" wp14:anchorId="0E5D989D" wp14:editId="38869479">
            <wp:extent cx="4373485" cy="3125337"/>
            <wp:effectExtent l="0" t="0" r="8255" b="0"/>
            <wp:docPr id="2346" name="Obraz 5" descr="Obraz zawierający logo, Czcionka, Grafika, symbol&#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6" name="Obraz 5" descr="Obraz zawierający logo, Czcionka, Grafika, symbol&#10;&#10;Zawartość wygenerowana przez AI może być niepoprawn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96918" cy="3142083"/>
                    </a:xfrm>
                    <a:prstGeom prst="rect">
                      <a:avLst/>
                    </a:prstGeom>
                    <a:noFill/>
                    <a:ln>
                      <a:noFill/>
                    </a:ln>
                  </pic:spPr>
                </pic:pic>
              </a:graphicData>
            </a:graphic>
          </wp:inline>
        </w:drawing>
      </w:r>
    </w:p>
    <w:p w14:paraId="5939441C" w14:textId="77777777" w:rsidR="001618FA" w:rsidRDefault="001618FA" w:rsidP="001618FA">
      <w:pPr>
        <w:jc w:val="center"/>
        <w:rPr>
          <w:rFonts w:asciiTheme="minorHAnsi" w:hAnsiTheme="minorHAnsi" w:cstheme="minorHAnsi"/>
          <w:sz w:val="22"/>
          <w:szCs w:val="22"/>
          <w:lang w:val="de-DE"/>
        </w:rPr>
      </w:pPr>
    </w:p>
    <w:p w14:paraId="0B16CEE9" w14:textId="77777777" w:rsidR="001618FA" w:rsidRDefault="001618FA" w:rsidP="001618FA">
      <w:pPr>
        <w:jc w:val="center"/>
        <w:rPr>
          <w:rFonts w:asciiTheme="minorHAnsi" w:hAnsiTheme="minorHAnsi" w:cstheme="minorHAnsi"/>
          <w:sz w:val="22"/>
          <w:szCs w:val="22"/>
          <w:lang w:val="de-DE"/>
        </w:rPr>
      </w:pPr>
    </w:p>
    <w:p w14:paraId="3A25106F" w14:textId="77777777" w:rsidR="001618FA" w:rsidRDefault="001618FA" w:rsidP="001618FA">
      <w:pPr>
        <w:jc w:val="center"/>
        <w:rPr>
          <w:rFonts w:asciiTheme="minorHAnsi" w:hAnsiTheme="minorHAnsi" w:cstheme="minorHAnsi"/>
          <w:sz w:val="22"/>
          <w:szCs w:val="22"/>
          <w:lang w:val="de-DE"/>
        </w:rPr>
      </w:pPr>
    </w:p>
    <w:p w14:paraId="476B8C54" w14:textId="77777777" w:rsidR="001618FA" w:rsidRDefault="001618FA" w:rsidP="001618FA">
      <w:pPr>
        <w:jc w:val="center"/>
        <w:rPr>
          <w:rFonts w:asciiTheme="minorHAnsi" w:hAnsiTheme="minorHAnsi" w:cstheme="minorHAnsi"/>
          <w:sz w:val="22"/>
          <w:szCs w:val="22"/>
          <w:lang w:val="de-DE"/>
        </w:rPr>
      </w:pPr>
    </w:p>
    <w:p w14:paraId="28DB0CF4" w14:textId="4A3520B1" w:rsidR="00673C0D" w:rsidRPr="00446F9D" w:rsidRDefault="00673C0D" w:rsidP="001618FA">
      <w:pPr>
        <w:spacing w:after="160"/>
        <w:jc w:val="center"/>
        <w:rPr>
          <w:rFonts w:asciiTheme="minorHAnsi" w:hAnsiTheme="minorHAnsi" w:cstheme="minorHAnsi"/>
          <w:b/>
          <w:bCs/>
          <w:sz w:val="22"/>
          <w:szCs w:val="22"/>
          <w:lang w:val="de-DE"/>
        </w:rPr>
      </w:pPr>
      <w:r w:rsidRPr="00446F9D">
        <w:rPr>
          <w:rFonts w:asciiTheme="minorHAnsi" w:hAnsiTheme="minorHAnsi" w:cstheme="minorHAnsi"/>
          <w:b/>
          <w:bCs/>
          <w:sz w:val="22"/>
          <w:szCs w:val="22"/>
          <w:lang w:val="de-DE"/>
        </w:rPr>
        <w:br w:type="page"/>
      </w:r>
    </w:p>
    <w:sdt>
      <w:sdtPr>
        <w:rPr>
          <w:rFonts w:ascii="Arial" w:eastAsia="Times New Roman" w:hAnsi="Arial" w:cs="Times New Roman"/>
          <w:color w:val="auto"/>
          <w:sz w:val="24"/>
          <w:szCs w:val="20"/>
        </w:rPr>
        <w:id w:val="-1630850882"/>
        <w:docPartObj>
          <w:docPartGallery w:val="Table of Contents"/>
          <w:docPartUnique/>
        </w:docPartObj>
      </w:sdtPr>
      <w:sdtEndPr>
        <w:rPr>
          <w:b/>
          <w:bCs/>
        </w:rPr>
      </w:sdtEndPr>
      <w:sdtContent>
        <w:p w14:paraId="31A491AB" w14:textId="56F6C2EF" w:rsidR="001618FA" w:rsidRPr="001618FA" w:rsidRDefault="001618FA">
          <w:pPr>
            <w:pStyle w:val="Nagwekspisutreci"/>
            <w:rPr>
              <w:rFonts w:ascii="Arial" w:hAnsi="Arial" w:cs="Arial"/>
              <w:color w:val="C00000"/>
            </w:rPr>
          </w:pPr>
          <w:r w:rsidRPr="001618FA">
            <w:rPr>
              <w:rFonts w:ascii="Arial" w:hAnsi="Arial" w:cs="Arial"/>
              <w:color w:val="C00000"/>
            </w:rPr>
            <w:t>Lista klauzul podatkowych</w:t>
          </w:r>
        </w:p>
        <w:p w14:paraId="6CDE90D8" w14:textId="52BB6733" w:rsidR="00CE02A8" w:rsidRPr="001618FA" w:rsidRDefault="001618FA">
          <w:pPr>
            <w:pStyle w:val="Nagwekspisutreci"/>
            <w:rPr>
              <w:color w:val="FFFFFF" w:themeColor="background1"/>
              <w:sz w:val="16"/>
              <w:szCs w:val="16"/>
            </w:rPr>
          </w:pPr>
          <w:r w:rsidRPr="001618FA">
            <w:rPr>
              <w:color w:val="FFFFFF" w:themeColor="background1"/>
              <w:sz w:val="16"/>
              <w:szCs w:val="16"/>
            </w:rPr>
            <w:t>//</w:t>
          </w:r>
          <w:proofErr w:type="spellStart"/>
          <w:r w:rsidR="00CE02A8" w:rsidRPr="001618FA">
            <w:rPr>
              <w:color w:val="FFFFFF" w:themeColor="background1"/>
              <w:sz w:val="16"/>
              <w:szCs w:val="16"/>
            </w:rPr>
            <w:t>eści</w:t>
          </w:r>
          <w:proofErr w:type="spellEnd"/>
        </w:p>
        <w:p w14:paraId="0241C428" w14:textId="56610320" w:rsidR="00B32D4E" w:rsidRDefault="00CE02A8">
          <w:pPr>
            <w:pStyle w:val="Spistreci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18080501" w:history="1">
            <w:r w:rsidR="00B32D4E" w:rsidRPr="009D2CA2">
              <w:rPr>
                <w:rStyle w:val="Hipercze"/>
                <w:noProof/>
              </w:rPr>
              <w:t>1.</w:t>
            </w:r>
            <w:r w:rsidR="00B32D4E">
              <w:rPr>
                <w:rFonts w:asciiTheme="minorHAnsi" w:eastAsiaTheme="minorEastAsia" w:hAnsiTheme="minorHAnsi" w:cstheme="minorBidi"/>
                <w:noProof/>
                <w:sz w:val="22"/>
                <w:szCs w:val="22"/>
              </w:rPr>
              <w:tab/>
            </w:r>
            <w:r w:rsidR="00B32D4E" w:rsidRPr="009D2CA2">
              <w:rPr>
                <w:rStyle w:val="Hipercze"/>
                <w:noProof/>
              </w:rPr>
              <w:t>Klauzula potwierdzającą, że Kontrahent jest czynnym podatnikiem podatku od towarów i usług (VAT) – kontrahent posiadający siedzibę na terytorium Polski</w:t>
            </w:r>
            <w:r w:rsidR="00B32D4E">
              <w:rPr>
                <w:noProof/>
                <w:webHidden/>
              </w:rPr>
              <w:tab/>
            </w:r>
            <w:r w:rsidR="00B32D4E">
              <w:rPr>
                <w:noProof/>
                <w:webHidden/>
              </w:rPr>
              <w:fldChar w:fldCharType="begin"/>
            </w:r>
            <w:r w:rsidR="00B32D4E">
              <w:rPr>
                <w:noProof/>
                <w:webHidden/>
              </w:rPr>
              <w:instrText xml:space="preserve"> PAGEREF _Toc218080501 \h </w:instrText>
            </w:r>
            <w:r w:rsidR="00B32D4E">
              <w:rPr>
                <w:noProof/>
                <w:webHidden/>
              </w:rPr>
            </w:r>
            <w:r w:rsidR="00B32D4E">
              <w:rPr>
                <w:noProof/>
                <w:webHidden/>
              </w:rPr>
              <w:fldChar w:fldCharType="separate"/>
            </w:r>
            <w:r w:rsidR="00B32D4E">
              <w:rPr>
                <w:noProof/>
                <w:webHidden/>
              </w:rPr>
              <w:t>3</w:t>
            </w:r>
            <w:r w:rsidR="00B32D4E">
              <w:rPr>
                <w:noProof/>
                <w:webHidden/>
              </w:rPr>
              <w:fldChar w:fldCharType="end"/>
            </w:r>
          </w:hyperlink>
        </w:p>
        <w:p w14:paraId="300EED5A" w14:textId="1E167E3F" w:rsidR="00B32D4E" w:rsidRDefault="00C63F0D">
          <w:pPr>
            <w:pStyle w:val="Spistreci1"/>
            <w:rPr>
              <w:rFonts w:asciiTheme="minorHAnsi" w:eastAsiaTheme="minorEastAsia" w:hAnsiTheme="minorHAnsi" w:cstheme="minorBidi"/>
              <w:noProof/>
              <w:sz w:val="22"/>
              <w:szCs w:val="22"/>
            </w:rPr>
          </w:pPr>
          <w:hyperlink w:anchor="_Toc218080502" w:history="1">
            <w:r w:rsidR="00B32D4E" w:rsidRPr="009D2CA2">
              <w:rPr>
                <w:rStyle w:val="Hipercze"/>
                <w:noProof/>
              </w:rPr>
              <w:t>2.</w:t>
            </w:r>
            <w:r w:rsidR="00B32D4E">
              <w:rPr>
                <w:rFonts w:asciiTheme="minorHAnsi" w:eastAsiaTheme="minorEastAsia" w:hAnsiTheme="minorHAnsi" w:cstheme="minorBidi"/>
                <w:noProof/>
                <w:sz w:val="22"/>
                <w:szCs w:val="22"/>
              </w:rPr>
              <w:tab/>
            </w:r>
            <w:r w:rsidR="00B32D4E" w:rsidRPr="009D2CA2">
              <w:rPr>
                <w:rStyle w:val="Hipercze"/>
                <w:noProof/>
              </w:rPr>
              <w:t>Klauzula potwierdzająca, że kontrahent jest zarejestrowany dla celów podatku od wartości dodanej - kontrahent posiadający siedzibę na terytorium Państwa Członkowskiego Unii Europejskiej innego niż terytorium Polski</w:t>
            </w:r>
            <w:r w:rsidR="00B32D4E">
              <w:rPr>
                <w:noProof/>
                <w:webHidden/>
              </w:rPr>
              <w:tab/>
            </w:r>
            <w:r w:rsidR="00B32D4E">
              <w:rPr>
                <w:noProof/>
                <w:webHidden/>
              </w:rPr>
              <w:fldChar w:fldCharType="begin"/>
            </w:r>
            <w:r w:rsidR="00B32D4E">
              <w:rPr>
                <w:noProof/>
                <w:webHidden/>
              </w:rPr>
              <w:instrText xml:space="preserve"> PAGEREF _Toc218080502 \h </w:instrText>
            </w:r>
            <w:r w:rsidR="00B32D4E">
              <w:rPr>
                <w:noProof/>
                <w:webHidden/>
              </w:rPr>
            </w:r>
            <w:r w:rsidR="00B32D4E">
              <w:rPr>
                <w:noProof/>
                <w:webHidden/>
              </w:rPr>
              <w:fldChar w:fldCharType="separate"/>
            </w:r>
            <w:r w:rsidR="00B32D4E">
              <w:rPr>
                <w:noProof/>
                <w:webHidden/>
              </w:rPr>
              <w:t>4</w:t>
            </w:r>
            <w:r w:rsidR="00B32D4E">
              <w:rPr>
                <w:noProof/>
                <w:webHidden/>
              </w:rPr>
              <w:fldChar w:fldCharType="end"/>
            </w:r>
          </w:hyperlink>
        </w:p>
        <w:p w14:paraId="47B45FBA" w14:textId="7B883CC9" w:rsidR="00B32D4E" w:rsidRDefault="00C63F0D">
          <w:pPr>
            <w:pStyle w:val="Spistreci1"/>
            <w:rPr>
              <w:rFonts w:asciiTheme="minorHAnsi" w:eastAsiaTheme="minorEastAsia" w:hAnsiTheme="minorHAnsi" w:cstheme="minorBidi"/>
              <w:noProof/>
              <w:sz w:val="22"/>
              <w:szCs w:val="22"/>
            </w:rPr>
          </w:pPr>
          <w:hyperlink w:anchor="_Toc218080503" w:history="1">
            <w:r w:rsidR="00B32D4E" w:rsidRPr="009D2CA2">
              <w:rPr>
                <w:rStyle w:val="Hipercze"/>
                <w:noProof/>
              </w:rPr>
              <w:t>3.</w:t>
            </w:r>
            <w:r w:rsidR="00B32D4E">
              <w:rPr>
                <w:rFonts w:asciiTheme="minorHAnsi" w:eastAsiaTheme="minorEastAsia" w:hAnsiTheme="minorHAnsi" w:cstheme="minorBidi"/>
                <w:noProof/>
                <w:sz w:val="22"/>
                <w:szCs w:val="22"/>
              </w:rPr>
              <w:tab/>
            </w:r>
            <w:r w:rsidR="00B32D4E" w:rsidRPr="009D2CA2">
              <w:rPr>
                <w:rStyle w:val="Hipercze"/>
                <w:noProof/>
              </w:rPr>
              <w:t>Klauzula dotyczącą zapłaty należności przez ORLEN S.A. w mechanizmie podzielonej płatności (split payment) na podstawie faktury wystawionej przez kontrahenta krajowego lub kontrahenta zagranicznego zarejestrowanego na potrzeby podatku VAT w Polsce (płatność realizowana w złotych polskich lub w walucie obcej)</w:t>
            </w:r>
            <w:r w:rsidR="00B32D4E">
              <w:rPr>
                <w:noProof/>
                <w:webHidden/>
              </w:rPr>
              <w:tab/>
            </w:r>
            <w:r w:rsidR="00B32D4E">
              <w:rPr>
                <w:noProof/>
                <w:webHidden/>
              </w:rPr>
              <w:fldChar w:fldCharType="begin"/>
            </w:r>
            <w:r w:rsidR="00B32D4E">
              <w:rPr>
                <w:noProof/>
                <w:webHidden/>
              </w:rPr>
              <w:instrText xml:space="preserve"> PAGEREF _Toc218080503 \h </w:instrText>
            </w:r>
            <w:r w:rsidR="00B32D4E">
              <w:rPr>
                <w:noProof/>
                <w:webHidden/>
              </w:rPr>
            </w:r>
            <w:r w:rsidR="00B32D4E">
              <w:rPr>
                <w:noProof/>
                <w:webHidden/>
              </w:rPr>
              <w:fldChar w:fldCharType="separate"/>
            </w:r>
            <w:r w:rsidR="00B32D4E">
              <w:rPr>
                <w:noProof/>
                <w:webHidden/>
              </w:rPr>
              <w:t>5</w:t>
            </w:r>
            <w:r w:rsidR="00B32D4E">
              <w:rPr>
                <w:noProof/>
                <w:webHidden/>
              </w:rPr>
              <w:fldChar w:fldCharType="end"/>
            </w:r>
          </w:hyperlink>
        </w:p>
        <w:p w14:paraId="6DC93EBB" w14:textId="35DC240B" w:rsidR="00B32D4E" w:rsidRDefault="00C63F0D">
          <w:pPr>
            <w:pStyle w:val="Spistreci1"/>
            <w:rPr>
              <w:rFonts w:asciiTheme="minorHAnsi" w:eastAsiaTheme="minorEastAsia" w:hAnsiTheme="minorHAnsi" w:cstheme="minorBidi"/>
              <w:noProof/>
              <w:sz w:val="22"/>
              <w:szCs w:val="22"/>
            </w:rPr>
          </w:pPr>
          <w:hyperlink w:anchor="_Toc218080504" w:history="1">
            <w:r w:rsidR="00B32D4E" w:rsidRPr="009D2CA2">
              <w:rPr>
                <w:rStyle w:val="Hipercze"/>
                <w:noProof/>
              </w:rPr>
              <w:t>4.</w:t>
            </w:r>
            <w:r w:rsidR="00B32D4E">
              <w:rPr>
                <w:rFonts w:asciiTheme="minorHAnsi" w:eastAsiaTheme="minorEastAsia" w:hAnsiTheme="minorHAnsi" w:cstheme="minorBidi"/>
                <w:noProof/>
                <w:sz w:val="22"/>
                <w:szCs w:val="22"/>
              </w:rPr>
              <w:tab/>
            </w:r>
            <w:r w:rsidR="00B32D4E" w:rsidRPr="009D2CA2">
              <w:rPr>
                <w:rStyle w:val="Hipercze"/>
                <w:noProof/>
              </w:rPr>
              <w:t>Klauzula dotyczącą wykreślenia kontrahenta z rejestru VAT wraz z klauzulą dotyczącą prawidłowości zastosowania stawek podatku VAT</w:t>
            </w:r>
            <w:r w:rsidR="00B32D4E">
              <w:rPr>
                <w:noProof/>
                <w:webHidden/>
              </w:rPr>
              <w:tab/>
            </w:r>
            <w:r w:rsidR="00B32D4E">
              <w:rPr>
                <w:noProof/>
                <w:webHidden/>
              </w:rPr>
              <w:fldChar w:fldCharType="begin"/>
            </w:r>
            <w:r w:rsidR="00B32D4E">
              <w:rPr>
                <w:noProof/>
                <w:webHidden/>
              </w:rPr>
              <w:instrText xml:space="preserve"> PAGEREF _Toc218080504 \h </w:instrText>
            </w:r>
            <w:r w:rsidR="00B32D4E">
              <w:rPr>
                <w:noProof/>
                <w:webHidden/>
              </w:rPr>
            </w:r>
            <w:r w:rsidR="00B32D4E">
              <w:rPr>
                <w:noProof/>
                <w:webHidden/>
              </w:rPr>
              <w:fldChar w:fldCharType="separate"/>
            </w:r>
            <w:r w:rsidR="00B32D4E">
              <w:rPr>
                <w:noProof/>
                <w:webHidden/>
              </w:rPr>
              <w:t>7</w:t>
            </w:r>
            <w:r w:rsidR="00B32D4E">
              <w:rPr>
                <w:noProof/>
                <w:webHidden/>
              </w:rPr>
              <w:fldChar w:fldCharType="end"/>
            </w:r>
          </w:hyperlink>
        </w:p>
        <w:p w14:paraId="5C7875CE" w14:textId="43C85E21" w:rsidR="00B32D4E" w:rsidRDefault="00C63F0D">
          <w:pPr>
            <w:pStyle w:val="Spistreci1"/>
            <w:rPr>
              <w:rFonts w:asciiTheme="minorHAnsi" w:eastAsiaTheme="minorEastAsia" w:hAnsiTheme="minorHAnsi" w:cstheme="minorBidi"/>
              <w:noProof/>
              <w:sz w:val="22"/>
              <w:szCs w:val="22"/>
            </w:rPr>
          </w:pPr>
          <w:hyperlink w:anchor="_Toc218080505" w:history="1">
            <w:r w:rsidR="00B32D4E" w:rsidRPr="009D2CA2">
              <w:rPr>
                <w:rStyle w:val="Hipercze"/>
                <w:noProof/>
              </w:rPr>
              <w:t>5.</w:t>
            </w:r>
            <w:r w:rsidR="00B32D4E">
              <w:rPr>
                <w:rFonts w:asciiTheme="minorHAnsi" w:eastAsiaTheme="minorEastAsia" w:hAnsiTheme="minorHAnsi" w:cstheme="minorBidi"/>
                <w:noProof/>
                <w:sz w:val="22"/>
                <w:szCs w:val="22"/>
              </w:rPr>
              <w:tab/>
            </w:r>
            <w:r w:rsidR="00B32D4E" w:rsidRPr="009D2CA2">
              <w:rPr>
                <w:rStyle w:val="Hipercze"/>
                <w:noProof/>
              </w:rPr>
              <w:t>Klauzula dotycząca certyfikatu rezydencji do wszystkich umów (niezależnie od wartości), z których płatności podlegają opodatkowaniu podatkiem u źródła (WHT), z wyjątkiem umów, w odniesieniu do których stosujemy klauzulę look-through approach (</w:t>
            </w:r>
            <w:r w:rsidR="00B32D4E" w:rsidRPr="009D2CA2">
              <w:rPr>
                <w:rStyle w:val="Hipercze"/>
                <w:i/>
                <w:iCs/>
                <w:noProof/>
              </w:rPr>
              <w:t>LTA</w:t>
            </w:r>
            <w:r w:rsidR="00B32D4E" w:rsidRPr="009D2CA2">
              <w:rPr>
                <w:rStyle w:val="Hipercze"/>
                <w:noProof/>
              </w:rPr>
              <w:t>)</w:t>
            </w:r>
            <w:r w:rsidR="00B32D4E">
              <w:rPr>
                <w:noProof/>
                <w:webHidden/>
              </w:rPr>
              <w:tab/>
            </w:r>
            <w:r w:rsidR="00B32D4E">
              <w:rPr>
                <w:noProof/>
                <w:webHidden/>
              </w:rPr>
              <w:fldChar w:fldCharType="begin"/>
            </w:r>
            <w:r w:rsidR="00B32D4E">
              <w:rPr>
                <w:noProof/>
                <w:webHidden/>
              </w:rPr>
              <w:instrText xml:space="preserve"> PAGEREF _Toc218080505 \h </w:instrText>
            </w:r>
            <w:r w:rsidR="00B32D4E">
              <w:rPr>
                <w:noProof/>
                <w:webHidden/>
              </w:rPr>
            </w:r>
            <w:r w:rsidR="00B32D4E">
              <w:rPr>
                <w:noProof/>
                <w:webHidden/>
              </w:rPr>
              <w:fldChar w:fldCharType="separate"/>
            </w:r>
            <w:r w:rsidR="00B32D4E">
              <w:rPr>
                <w:noProof/>
                <w:webHidden/>
              </w:rPr>
              <w:t>9</w:t>
            </w:r>
            <w:r w:rsidR="00B32D4E">
              <w:rPr>
                <w:noProof/>
                <w:webHidden/>
              </w:rPr>
              <w:fldChar w:fldCharType="end"/>
            </w:r>
          </w:hyperlink>
        </w:p>
        <w:p w14:paraId="144C5301" w14:textId="5B3E120B" w:rsidR="00B32D4E" w:rsidRDefault="00C63F0D">
          <w:pPr>
            <w:pStyle w:val="Spistreci1"/>
            <w:rPr>
              <w:rFonts w:asciiTheme="minorHAnsi" w:eastAsiaTheme="minorEastAsia" w:hAnsiTheme="minorHAnsi" w:cstheme="minorBidi"/>
              <w:noProof/>
              <w:sz w:val="22"/>
              <w:szCs w:val="22"/>
            </w:rPr>
          </w:pPr>
          <w:hyperlink w:anchor="_Toc218080506" w:history="1">
            <w:r w:rsidR="00B32D4E" w:rsidRPr="009D2CA2">
              <w:rPr>
                <w:rStyle w:val="Hipercze"/>
                <w:noProof/>
              </w:rPr>
              <w:t>6.</w:t>
            </w:r>
            <w:r w:rsidR="00B32D4E">
              <w:rPr>
                <w:rFonts w:asciiTheme="minorHAnsi" w:eastAsiaTheme="minorEastAsia" w:hAnsiTheme="minorHAnsi" w:cstheme="minorBidi"/>
                <w:noProof/>
                <w:sz w:val="22"/>
                <w:szCs w:val="22"/>
              </w:rPr>
              <w:tab/>
            </w:r>
            <w:r w:rsidR="00B32D4E" w:rsidRPr="009D2CA2">
              <w:rPr>
                <w:rStyle w:val="Hipercze"/>
                <w:noProof/>
              </w:rPr>
              <w:t>Klauzula rzeczywistego właściciela należności mająca zastosowanie do tzw. płatności biernych, tj. płatności na rzecz kontrahentów zagranicznych z tytułu odsetek lub należności licencyjnych</w:t>
            </w:r>
            <w:r w:rsidR="00B32D4E">
              <w:rPr>
                <w:noProof/>
                <w:webHidden/>
              </w:rPr>
              <w:tab/>
            </w:r>
            <w:r w:rsidR="00B32D4E">
              <w:rPr>
                <w:noProof/>
                <w:webHidden/>
              </w:rPr>
              <w:fldChar w:fldCharType="begin"/>
            </w:r>
            <w:r w:rsidR="00B32D4E">
              <w:rPr>
                <w:noProof/>
                <w:webHidden/>
              </w:rPr>
              <w:instrText xml:space="preserve"> PAGEREF _Toc218080506 \h </w:instrText>
            </w:r>
            <w:r w:rsidR="00B32D4E">
              <w:rPr>
                <w:noProof/>
                <w:webHidden/>
              </w:rPr>
            </w:r>
            <w:r w:rsidR="00B32D4E">
              <w:rPr>
                <w:noProof/>
                <w:webHidden/>
              </w:rPr>
              <w:fldChar w:fldCharType="separate"/>
            </w:r>
            <w:r w:rsidR="00B32D4E">
              <w:rPr>
                <w:noProof/>
                <w:webHidden/>
              </w:rPr>
              <w:t>11</w:t>
            </w:r>
            <w:r w:rsidR="00B32D4E">
              <w:rPr>
                <w:noProof/>
                <w:webHidden/>
              </w:rPr>
              <w:fldChar w:fldCharType="end"/>
            </w:r>
          </w:hyperlink>
        </w:p>
        <w:p w14:paraId="4F1907CF" w14:textId="7AD2AE1A" w:rsidR="00B32D4E" w:rsidRDefault="00C63F0D">
          <w:pPr>
            <w:pStyle w:val="Spistreci1"/>
            <w:rPr>
              <w:rFonts w:asciiTheme="minorHAnsi" w:eastAsiaTheme="minorEastAsia" w:hAnsiTheme="minorHAnsi" w:cstheme="minorBidi"/>
              <w:noProof/>
              <w:sz w:val="22"/>
              <w:szCs w:val="22"/>
            </w:rPr>
          </w:pPr>
          <w:hyperlink w:anchor="_Toc218080507" w:history="1">
            <w:r w:rsidR="00B32D4E" w:rsidRPr="009D2CA2">
              <w:rPr>
                <w:rStyle w:val="Hipercze"/>
                <w:noProof/>
              </w:rPr>
              <w:t>7.</w:t>
            </w:r>
            <w:r w:rsidR="00B32D4E">
              <w:rPr>
                <w:rFonts w:asciiTheme="minorHAnsi" w:eastAsiaTheme="minorEastAsia" w:hAnsiTheme="minorHAnsi" w:cstheme="minorBidi"/>
                <w:noProof/>
                <w:sz w:val="22"/>
                <w:szCs w:val="22"/>
              </w:rPr>
              <w:tab/>
            </w:r>
            <w:r w:rsidR="00B32D4E" w:rsidRPr="009D2CA2">
              <w:rPr>
                <w:rStyle w:val="Hipercze"/>
                <w:noProof/>
              </w:rPr>
              <w:t>Klauzula look-through approach (LTA), mająca zastosowanie do tzw. płatności biernych, tj. płatności na rzecz kontrahentów zagranicznych z tytułu odsetek lub należności licencyjnych, w sytuacji, w której kontrahent zagraniczny odmawia złożenia oświadczenia rzeczywistego właściciela należności</w:t>
            </w:r>
            <w:r w:rsidR="00B32D4E">
              <w:rPr>
                <w:noProof/>
                <w:webHidden/>
              </w:rPr>
              <w:tab/>
            </w:r>
            <w:r w:rsidR="00B32D4E">
              <w:rPr>
                <w:noProof/>
                <w:webHidden/>
              </w:rPr>
              <w:fldChar w:fldCharType="begin"/>
            </w:r>
            <w:r w:rsidR="00B32D4E">
              <w:rPr>
                <w:noProof/>
                <w:webHidden/>
              </w:rPr>
              <w:instrText xml:space="preserve"> PAGEREF _Toc218080507 \h </w:instrText>
            </w:r>
            <w:r w:rsidR="00B32D4E">
              <w:rPr>
                <w:noProof/>
                <w:webHidden/>
              </w:rPr>
            </w:r>
            <w:r w:rsidR="00B32D4E">
              <w:rPr>
                <w:noProof/>
                <w:webHidden/>
              </w:rPr>
              <w:fldChar w:fldCharType="separate"/>
            </w:r>
            <w:r w:rsidR="00B32D4E">
              <w:rPr>
                <w:noProof/>
                <w:webHidden/>
              </w:rPr>
              <w:t>12</w:t>
            </w:r>
            <w:r w:rsidR="00B32D4E">
              <w:rPr>
                <w:noProof/>
                <w:webHidden/>
              </w:rPr>
              <w:fldChar w:fldCharType="end"/>
            </w:r>
          </w:hyperlink>
        </w:p>
        <w:p w14:paraId="0E4D5DC1" w14:textId="3C8993AD" w:rsidR="00B32D4E" w:rsidRDefault="00C63F0D">
          <w:pPr>
            <w:pStyle w:val="Spistreci1"/>
            <w:rPr>
              <w:rFonts w:asciiTheme="minorHAnsi" w:eastAsiaTheme="minorEastAsia" w:hAnsiTheme="minorHAnsi" w:cstheme="minorBidi"/>
              <w:noProof/>
              <w:sz w:val="22"/>
              <w:szCs w:val="22"/>
            </w:rPr>
          </w:pPr>
          <w:hyperlink w:anchor="_Toc218080508" w:history="1">
            <w:r w:rsidR="00B32D4E" w:rsidRPr="009D2CA2">
              <w:rPr>
                <w:rStyle w:val="Hipercze"/>
                <w:noProof/>
              </w:rPr>
              <w:t>8.</w:t>
            </w:r>
            <w:r w:rsidR="00B32D4E">
              <w:rPr>
                <w:rFonts w:asciiTheme="minorHAnsi" w:eastAsiaTheme="minorEastAsia" w:hAnsiTheme="minorHAnsi" w:cstheme="minorBidi"/>
                <w:noProof/>
                <w:sz w:val="22"/>
                <w:szCs w:val="22"/>
              </w:rPr>
              <w:tab/>
            </w:r>
            <w:r w:rsidR="00B32D4E" w:rsidRPr="009D2CA2">
              <w:rPr>
                <w:rStyle w:val="Hipercze"/>
                <w:noProof/>
              </w:rPr>
              <w:t>Klauzula o obowiązku przekazywania przez zagranicznego usługodawcę odpowiednich informacji o swoich zagranicznych pracownikach, którzy będą przebywać w Polsce przez okres lub okresy przekraczające łącznie 183 dni w dowolnych następujących po sobie 12 miesiącach – dane na potrzeby informacji ORD-W1</w:t>
            </w:r>
            <w:r w:rsidR="00B32D4E">
              <w:rPr>
                <w:noProof/>
                <w:webHidden/>
              </w:rPr>
              <w:tab/>
            </w:r>
            <w:r w:rsidR="00B32D4E">
              <w:rPr>
                <w:noProof/>
                <w:webHidden/>
              </w:rPr>
              <w:fldChar w:fldCharType="begin"/>
            </w:r>
            <w:r w:rsidR="00B32D4E">
              <w:rPr>
                <w:noProof/>
                <w:webHidden/>
              </w:rPr>
              <w:instrText xml:space="preserve"> PAGEREF _Toc218080508 \h </w:instrText>
            </w:r>
            <w:r w:rsidR="00B32D4E">
              <w:rPr>
                <w:noProof/>
                <w:webHidden/>
              </w:rPr>
            </w:r>
            <w:r w:rsidR="00B32D4E">
              <w:rPr>
                <w:noProof/>
                <w:webHidden/>
              </w:rPr>
              <w:fldChar w:fldCharType="separate"/>
            </w:r>
            <w:r w:rsidR="00B32D4E">
              <w:rPr>
                <w:noProof/>
                <w:webHidden/>
              </w:rPr>
              <w:t>15</w:t>
            </w:r>
            <w:r w:rsidR="00B32D4E">
              <w:rPr>
                <w:noProof/>
                <w:webHidden/>
              </w:rPr>
              <w:fldChar w:fldCharType="end"/>
            </w:r>
          </w:hyperlink>
        </w:p>
        <w:p w14:paraId="31679499" w14:textId="43251FCD" w:rsidR="00CE02A8" w:rsidRDefault="00CE02A8">
          <w:r>
            <w:rPr>
              <w:b/>
              <w:bCs/>
            </w:rPr>
            <w:fldChar w:fldCharType="end"/>
          </w:r>
        </w:p>
      </w:sdtContent>
    </w:sdt>
    <w:p w14:paraId="7F7F7A0A" w14:textId="1033A8AF" w:rsidR="00673C0D" w:rsidRDefault="00673C0D">
      <w:pPr>
        <w:rPr>
          <w:rFonts w:asciiTheme="minorHAnsi" w:hAnsiTheme="minorHAnsi" w:cstheme="minorHAnsi"/>
          <w:sz w:val="22"/>
          <w:szCs w:val="22"/>
          <w:lang w:val="de-DE"/>
        </w:rPr>
      </w:pPr>
      <w:r>
        <w:rPr>
          <w:rFonts w:asciiTheme="minorHAnsi" w:hAnsiTheme="minorHAnsi" w:cstheme="minorHAnsi"/>
          <w:sz w:val="22"/>
          <w:szCs w:val="22"/>
          <w:lang w:val="de-DE"/>
        </w:rPr>
        <w:br w:type="page"/>
      </w:r>
    </w:p>
    <w:p w14:paraId="3E7ED11B" w14:textId="77777777" w:rsidR="00673C0D" w:rsidRDefault="00673C0D">
      <w:pPr>
        <w:rPr>
          <w:rFonts w:asciiTheme="minorHAnsi" w:hAnsiTheme="minorHAnsi" w:cstheme="minorHAnsi"/>
          <w:sz w:val="22"/>
          <w:szCs w:val="22"/>
          <w:lang w:val="de-DE"/>
        </w:rPr>
      </w:pPr>
    </w:p>
    <w:p w14:paraId="5964431A" w14:textId="77777777" w:rsidR="00673C0D" w:rsidRPr="00A76DFD" w:rsidRDefault="00673C0D" w:rsidP="00A76DFD">
      <w:pPr>
        <w:pStyle w:val="Nagwek1"/>
        <w:numPr>
          <w:ilvl w:val="0"/>
          <w:numId w:val="31"/>
        </w:numPr>
        <w:ind w:left="0" w:hanging="567"/>
        <w:jc w:val="both"/>
        <w:rPr>
          <w:color w:val="C00000"/>
          <w:sz w:val="32"/>
          <w:szCs w:val="32"/>
        </w:rPr>
        <w:sectPr w:rsidR="00673C0D" w:rsidRPr="00A76DFD" w:rsidSect="001618FA">
          <w:headerReference w:type="even" r:id="rId13"/>
          <w:headerReference w:type="default" r:id="rId14"/>
          <w:footerReference w:type="even" r:id="rId15"/>
          <w:footerReference w:type="default" r:id="rId16"/>
          <w:pgSz w:w="11906" w:h="16838" w:code="9"/>
          <w:pgMar w:top="2410" w:right="1134" w:bottom="851" w:left="1418" w:header="708" w:footer="604" w:gutter="0"/>
          <w:cols w:space="708"/>
          <w:titlePg/>
          <w:docGrid w:linePitch="326"/>
        </w:sectPr>
      </w:pPr>
    </w:p>
    <w:p w14:paraId="0D4A26BC" w14:textId="744709E5" w:rsidR="001E189B" w:rsidRPr="001618FA" w:rsidRDefault="001E189B">
      <w:pPr>
        <w:rPr>
          <w:color w:val="C00000"/>
          <w:sz w:val="32"/>
          <w:szCs w:val="32"/>
          <w:lang w:val="en-GB"/>
        </w:rPr>
      </w:pPr>
    </w:p>
    <w:p w14:paraId="775D3C54" w14:textId="6FDA3758" w:rsidR="00A91DFB" w:rsidRDefault="00A91DFB" w:rsidP="00A76DFD">
      <w:pPr>
        <w:pStyle w:val="Nagwek1"/>
        <w:numPr>
          <w:ilvl w:val="0"/>
          <w:numId w:val="31"/>
        </w:numPr>
        <w:ind w:left="0" w:hanging="567"/>
        <w:jc w:val="both"/>
        <w:rPr>
          <w:color w:val="C00000"/>
          <w:sz w:val="32"/>
          <w:szCs w:val="32"/>
        </w:rPr>
      </w:pPr>
      <w:bookmarkStart w:id="0" w:name="_Toc218080501"/>
      <w:r w:rsidRPr="00EF059F">
        <w:rPr>
          <w:color w:val="C00000"/>
          <w:sz w:val="32"/>
          <w:szCs w:val="32"/>
        </w:rPr>
        <w:t xml:space="preserve">Klauzula potwierdzającą, że Kontrahent jest czynnym podatnikiem podatku od towarów i usług (VAT) </w:t>
      </w:r>
      <w:r w:rsidR="00AA4DD5">
        <w:rPr>
          <w:color w:val="C00000"/>
          <w:sz w:val="32"/>
          <w:szCs w:val="32"/>
        </w:rPr>
        <w:t>–</w:t>
      </w:r>
      <w:r w:rsidRPr="00EF059F">
        <w:rPr>
          <w:color w:val="C00000"/>
          <w:sz w:val="32"/>
          <w:szCs w:val="32"/>
        </w:rPr>
        <w:t xml:space="preserve"> </w:t>
      </w:r>
      <w:r w:rsidR="00AA4DD5">
        <w:rPr>
          <w:color w:val="C00000"/>
          <w:sz w:val="32"/>
          <w:szCs w:val="32"/>
        </w:rPr>
        <w:t xml:space="preserve">kontrahent </w:t>
      </w:r>
      <w:r w:rsidRPr="00EF059F">
        <w:rPr>
          <w:color w:val="C00000"/>
          <w:sz w:val="32"/>
          <w:szCs w:val="32"/>
        </w:rPr>
        <w:t>posiadający siedzibę na terytorium Polski</w:t>
      </w:r>
      <w:bookmarkEnd w:id="0"/>
    </w:p>
    <w:p w14:paraId="1122EC0C" w14:textId="5864ED50" w:rsidR="00AA4DD5" w:rsidRDefault="00AA4DD5" w:rsidP="00AA4DD5">
      <w:r>
        <w:rPr>
          <w:bCs/>
          <w:noProof/>
          <w:sz w:val="20"/>
          <w:u w:val="single"/>
        </w:rPr>
        <mc:AlternateContent>
          <mc:Choice Requires="wps">
            <w:drawing>
              <wp:anchor distT="0" distB="0" distL="114300" distR="114300" simplePos="0" relativeHeight="251667456" behindDoc="0" locked="0" layoutInCell="1" allowOverlap="1" wp14:anchorId="49BF3C07" wp14:editId="4209C9F6">
                <wp:simplePos x="0" y="0"/>
                <wp:positionH relativeFrom="margin">
                  <wp:align>center</wp:align>
                </wp:positionH>
                <wp:positionV relativeFrom="paragraph">
                  <wp:posOffset>83185</wp:posOffset>
                </wp:positionV>
                <wp:extent cx="6012180" cy="464820"/>
                <wp:effectExtent l="0" t="0" r="26670" b="11430"/>
                <wp:wrapNone/>
                <wp:docPr id="1929181655" name="Prostokąt 1"/>
                <wp:cNvGraphicFramePr/>
                <a:graphic xmlns:a="http://schemas.openxmlformats.org/drawingml/2006/main">
                  <a:graphicData uri="http://schemas.microsoft.com/office/word/2010/wordprocessingShape">
                    <wps:wsp>
                      <wps:cNvSpPr/>
                      <wps:spPr>
                        <a:xfrm>
                          <a:off x="0" y="0"/>
                          <a:ext cx="6012180" cy="464820"/>
                        </a:xfrm>
                        <a:prstGeom prst="rect">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18AED2E" id="Prostokąt 1" o:spid="_x0000_s1026" style="position:absolute;margin-left:0;margin-top:6.55pt;width:473.4pt;height:36.6pt;z-index:25166745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" filled="f" strokecolor="#c0504d [3205]" strokeweight="2pt">
                <w10:wrap anchorx="margin"/>
              </v:rect>
            </w:pict>
          </mc:Fallback>
        </mc:AlternateContent>
      </w:r>
    </w:p>
    <w:p w14:paraId="6AB642E1" w14:textId="1EE34D8D" w:rsidR="00AA4DD5" w:rsidRPr="00AA4DD5" w:rsidRDefault="00AA4DD5" w:rsidP="00AA4DD5">
      <w:pPr>
        <w:rPr>
          <w:sz w:val="20"/>
          <w:u w:val="single"/>
        </w:rPr>
      </w:pPr>
      <w:r w:rsidRPr="00AA4DD5">
        <w:rPr>
          <w:sz w:val="20"/>
          <w:u w:val="single"/>
        </w:rPr>
        <w:t>Uwaga!</w:t>
      </w:r>
    </w:p>
    <w:p w14:paraId="63AB117E" w14:textId="218A0BDA" w:rsidR="00AA4DD5" w:rsidRPr="00AA4DD5" w:rsidRDefault="00AA4DD5" w:rsidP="00AA4DD5">
      <w:pPr>
        <w:rPr>
          <w:sz w:val="20"/>
        </w:rPr>
      </w:pPr>
      <w:r w:rsidRPr="00AA4DD5">
        <w:rPr>
          <w:sz w:val="20"/>
        </w:rPr>
        <w:t>Klauzulę stosuje się do um</w:t>
      </w:r>
      <w:r>
        <w:rPr>
          <w:sz w:val="20"/>
        </w:rPr>
        <w:t>o</w:t>
      </w:r>
      <w:r w:rsidRPr="00AA4DD5">
        <w:rPr>
          <w:sz w:val="20"/>
        </w:rPr>
        <w:t>wy z kontrahentem posiadającym siedzibę na terytorium Polski</w:t>
      </w:r>
    </w:p>
    <w:p w14:paraId="73B17CD1" w14:textId="77777777" w:rsidR="00EF059F" w:rsidRPr="00EF059F" w:rsidRDefault="00EF059F" w:rsidP="00EF059F"/>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88"/>
        <w:gridCol w:w="4247"/>
      </w:tblGrid>
      <w:tr w:rsidR="00A73D0A" w:rsidRPr="00A91DFB" w14:paraId="40419768" w14:textId="77777777" w:rsidTr="0077697D">
        <w:tc>
          <w:tcPr>
            <w:tcW w:w="4390" w:type="dxa"/>
          </w:tcPr>
          <w:p w14:paraId="4EE04A24" w14:textId="59A17FB0" w:rsidR="00A73D0A" w:rsidRPr="00A73D0A" w:rsidRDefault="00A73D0A" w:rsidP="00092ACC">
            <w:pPr>
              <w:jc w:val="both"/>
              <w:rPr>
                <w:i/>
                <w:iCs/>
                <w:sz w:val="20"/>
              </w:rPr>
            </w:pPr>
            <w:r w:rsidRPr="00A73D0A">
              <w:rPr>
                <w:i/>
                <w:iCs/>
                <w:sz w:val="20"/>
              </w:rPr>
              <w:t xml:space="preserve">Kontrahent oświadcza, że jest czynnym podatnikiem podatku od towarów i usług (VAT) i posiada następujący Numer Identyfikacji Podatkowej </w:t>
            </w:r>
            <w:r w:rsidR="00AA4DD5">
              <w:rPr>
                <w:i/>
                <w:iCs/>
                <w:sz w:val="20"/>
              </w:rPr>
              <w:t>(</w:t>
            </w:r>
            <w:r w:rsidRPr="00A73D0A">
              <w:rPr>
                <w:i/>
                <w:iCs/>
                <w:sz w:val="20"/>
              </w:rPr>
              <w:t>NIP</w:t>
            </w:r>
            <w:r w:rsidR="00AA4DD5">
              <w:rPr>
                <w:i/>
                <w:iCs/>
                <w:sz w:val="20"/>
              </w:rPr>
              <w:t>)</w:t>
            </w:r>
            <w:r w:rsidRPr="00A73D0A">
              <w:rPr>
                <w:i/>
                <w:iCs/>
                <w:sz w:val="20"/>
              </w:rPr>
              <w:t>: …………………………….</w:t>
            </w:r>
          </w:p>
          <w:p w14:paraId="0D892903" w14:textId="77777777" w:rsidR="00A73D0A" w:rsidRPr="00A73D0A" w:rsidRDefault="00A73D0A" w:rsidP="00092ACC">
            <w:pPr>
              <w:jc w:val="both"/>
              <w:rPr>
                <w:i/>
                <w:iCs/>
                <w:sz w:val="20"/>
              </w:rPr>
            </w:pPr>
          </w:p>
        </w:tc>
        <w:tc>
          <w:tcPr>
            <w:tcW w:w="288" w:type="dxa"/>
          </w:tcPr>
          <w:p w14:paraId="0F09714E" w14:textId="77777777" w:rsidR="00A73D0A" w:rsidRPr="00A73D0A" w:rsidRDefault="00A73D0A" w:rsidP="00092ACC">
            <w:pPr>
              <w:jc w:val="both"/>
              <w:rPr>
                <w:i/>
                <w:iCs/>
                <w:sz w:val="20"/>
              </w:rPr>
            </w:pPr>
          </w:p>
        </w:tc>
        <w:tc>
          <w:tcPr>
            <w:tcW w:w="4247" w:type="dxa"/>
          </w:tcPr>
          <w:p w14:paraId="45754E17" w14:textId="77777777" w:rsidR="00A73D0A" w:rsidRPr="001618FA" w:rsidRDefault="00A73D0A" w:rsidP="00212CDA">
            <w:pPr>
              <w:jc w:val="both"/>
              <w:rPr>
                <w:i/>
                <w:iCs/>
                <w:sz w:val="20"/>
                <w:lang w:val="en-GB"/>
              </w:rPr>
            </w:pPr>
          </w:p>
        </w:tc>
      </w:tr>
    </w:tbl>
    <w:p w14:paraId="2F5A3C76" w14:textId="77777777" w:rsidR="00A91DFB" w:rsidRPr="00162F49" w:rsidRDefault="00A91DFB" w:rsidP="00A91DFB">
      <w:pPr>
        <w:jc w:val="both"/>
        <w:rPr>
          <w:lang w:val="en-GB"/>
        </w:rPr>
      </w:pPr>
    </w:p>
    <w:p w14:paraId="14FDCDF9" w14:textId="77777777" w:rsidR="001E189B" w:rsidRPr="001618FA" w:rsidRDefault="001E189B">
      <w:pPr>
        <w:rPr>
          <w:color w:val="C00000"/>
          <w:sz w:val="32"/>
          <w:szCs w:val="32"/>
          <w:lang w:val="en-GB"/>
        </w:rPr>
      </w:pPr>
      <w:r w:rsidRPr="001618FA">
        <w:rPr>
          <w:color w:val="C00000"/>
          <w:sz w:val="32"/>
          <w:szCs w:val="32"/>
          <w:lang w:val="en-GB"/>
        </w:rPr>
        <w:br w:type="page"/>
      </w:r>
    </w:p>
    <w:p w14:paraId="33CE3FE1" w14:textId="7BB9CF6A" w:rsidR="00A91DFB" w:rsidRDefault="00A91DFB" w:rsidP="00A76DFD">
      <w:pPr>
        <w:pStyle w:val="Nagwek1"/>
        <w:numPr>
          <w:ilvl w:val="0"/>
          <w:numId w:val="31"/>
        </w:numPr>
        <w:ind w:left="0" w:hanging="567"/>
        <w:jc w:val="both"/>
        <w:rPr>
          <w:color w:val="C00000"/>
          <w:sz w:val="32"/>
          <w:szCs w:val="32"/>
        </w:rPr>
      </w:pPr>
      <w:bookmarkStart w:id="1" w:name="_Toc218080502"/>
      <w:r w:rsidRPr="00EF059F">
        <w:rPr>
          <w:color w:val="C00000"/>
          <w:sz w:val="32"/>
          <w:szCs w:val="32"/>
        </w:rPr>
        <w:lastRenderedPageBreak/>
        <w:t xml:space="preserve">Klauzula potwierdzająca, że </w:t>
      </w:r>
      <w:r w:rsidR="00585F19">
        <w:rPr>
          <w:color w:val="C00000"/>
          <w:sz w:val="32"/>
          <w:szCs w:val="32"/>
        </w:rPr>
        <w:t>k</w:t>
      </w:r>
      <w:r w:rsidRPr="00EF059F">
        <w:rPr>
          <w:color w:val="C00000"/>
          <w:sz w:val="32"/>
          <w:szCs w:val="32"/>
        </w:rPr>
        <w:t xml:space="preserve">ontrahent jest zarejestrowany dla celów podatku od wartości dodanej - </w:t>
      </w:r>
      <w:r w:rsidR="00AA4DD5">
        <w:rPr>
          <w:color w:val="C00000"/>
          <w:sz w:val="32"/>
          <w:szCs w:val="32"/>
        </w:rPr>
        <w:t>k</w:t>
      </w:r>
      <w:r w:rsidRPr="00EF059F">
        <w:rPr>
          <w:color w:val="C00000"/>
          <w:sz w:val="32"/>
          <w:szCs w:val="32"/>
        </w:rPr>
        <w:t>ontrahent posiadający siedzibę na terytorium Państwa Członkowskiego Unii Europejskiej innego niż terytorium Polski</w:t>
      </w:r>
      <w:bookmarkEnd w:id="1"/>
    </w:p>
    <w:p w14:paraId="14E5AEDE" w14:textId="358291E0" w:rsidR="00AA4DD5" w:rsidRDefault="00AA4DD5" w:rsidP="00AA4DD5">
      <w:r>
        <w:rPr>
          <w:bCs/>
          <w:noProof/>
          <w:sz w:val="20"/>
          <w:u w:val="single"/>
        </w:rPr>
        <mc:AlternateContent>
          <mc:Choice Requires="wps">
            <w:drawing>
              <wp:anchor distT="0" distB="0" distL="114300" distR="114300" simplePos="0" relativeHeight="251669504" behindDoc="0" locked="0" layoutInCell="1" allowOverlap="1" wp14:anchorId="1C5ADD75" wp14:editId="15E85A13">
                <wp:simplePos x="0" y="0"/>
                <wp:positionH relativeFrom="margin">
                  <wp:posOffset>-114935</wp:posOffset>
                </wp:positionH>
                <wp:positionV relativeFrom="paragraph">
                  <wp:posOffset>111760</wp:posOffset>
                </wp:positionV>
                <wp:extent cx="6012180" cy="571500"/>
                <wp:effectExtent l="0" t="0" r="26670" b="19050"/>
                <wp:wrapNone/>
                <wp:docPr id="606040593" name="Prostokąt 1"/>
                <wp:cNvGraphicFramePr/>
                <a:graphic xmlns:a="http://schemas.openxmlformats.org/drawingml/2006/main">
                  <a:graphicData uri="http://schemas.microsoft.com/office/word/2010/wordprocessingShape">
                    <wps:wsp>
                      <wps:cNvSpPr/>
                      <wps:spPr>
                        <a:xfrm>
                          <a:off x="0" y="0"/>
                          <a:ext cx="6012180" cy="571500"/>
                        </a:xfrm>
                        <a:prstGeom prst="rect">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AAFD807" id="Prostokąt 1" o:spid="_x0000_s1026" style="position:absolute;margin-left:-9.05pt;margin-top:8.8pt;width:473.4pt;height:45pt;z-index:2516695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" filled="f" strokecolor="#c0504d [3205]" strokeweight="2pt">
                <w10:wrap anchorx="margin"/>
              </v:rect>
            </w:pict>
          </mc:Fallback>
        </mc:AlternateContent>
      </w:r>
    </w:p>
    <w:p w14:paraId="1AA8048E" w14:textId="7697E666" w:rsidR="00AA4DD5" w:rsidRPr="00AA4DD5" w:rsidRDefault="00AA4DD5" w:rsidP="00AA4DD5">
      <w:pPr>
        <w:rPr>
          <w:sz w:val="20"/>
          <w:u w:val="single"/>
        </w:rPr>
      </w:pPr>
      <w:r w:rsidRPr="00AA4DD5">
        <w:rPr>
          <w:sz w:val="20"/>
          <w:u w:val="single"/>
        </w:rPr>
        <w:t>Uwaga!</w:t>
      </w:r>
    </w:p>
    <w:p w14:paraId="05269FBE" w14:textId="0F29111F" w:rsidR="00AA4DD5" w:rsidRPr="00AA4DD5" w:rsidRDefault="00AA4DD5" w:rsidP="00AA4DD5">
      <w:pPr>
        <w:rPr>
          <w:sz w:val="20"/>
        </w:rPr>
      </w:pPr>
      <w:r w:rsidRPr="00AA4DD5">
        <w:rPr>
          <w:sz w:val="20"/>
        </w:rPr>
        <w:t>Klauzulę stosuje się do umowy z kontrahentem posiadającym siedzibę na terytorium Państwa Członkowskiego Unii Europejskiej innego niż terytorium Polski</w:t>
      </w:r>
    </w:p>
    <w:p w14:paraId="17E73E02" w14:textId="5C6A04F9" w:rsidR="00AA4DD5" w:rsidRDefault="00AA4DD5" w:rsidP="00AA4DD5"/>
    <w:p w14:paraId="1C4B88C1" w14:textId="6CBE11FD" w:rsidR="00AA4DD5" w:rsidRPr="00AA4DD5" w:rsidRDefault="00AA4DD5" w:rsidP="00AA4DD5"/>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88"/>
        <w:gridCol w:w="4247"/>
      </w:tblGrid>
      <w:tr w:rsidR="00A73D0A" w:rsidRPr="001618FA" w14:paraId="265268E3" w14:textId="77777777" w:rsidTr="0077697D">
        <w:tc>
          <w:tcPr>
            <w:tcW w:w="4390" w:type="dxa"/>
          </w:tcPr>
          <w:p w14:paraId="0A755962" w14:textId="77777777" w:rsidR="00A73D0A" w:rsidRPr="00A73D0A" w:rsidRDefault="00A73D0A" w:rsidP="00092ACC">
            <w:pPr>
              <w:jc w:val="both"/>
              <w:rPr>
                <w:i/>
                <w:iCs/>
                <w:sz w:val="20"/>
              </w:rPr>
            </w:pPr>
            <w:r w:rsidRPr="00A73D0A">
              <w:rPr>
                <w:i/>
                <w:iCs/>
                <w:sz w:val="20"/>
              </w:rPr>
              <w:t>Kontrahent oświadcza, że jest zarejestrowany dla celów podatku od wartości dodanej na terytorium … [wskazać właściwy kraj członkowski UE inny niż Polska] pod następującym numerem VAT-UE …………...</w:t>
            </w:r>
          </w:p>
          <w:p w14:paraId="52F2B262" w14:textId="77777777" w:rsidR="00A73D0A" w:rsidRPr="00A73D0A" w:rsidRDefault="00A73D0A" w:rsidP="00092ACC">
            <w:pPr>
              <w:jc w:val="both"/>
              <w:rPr>
                <w:i/>
                <w:iCs/>
                <w:sz w:val="20"/>
              </w:rPr>
            </w:pPr>
          </w:p>
        </w:tc>
        <w:tc>
          <w:tcPr>
            <w:tcW w:w="288" w:type="dxa"/>
          </w:tcPr>
          <w:p w14:paraId="42EA9398" w14:textId="77777777" w:rsidR="00A73D0A" w:rsidRPr="00A73D0A" w:rsidRDefault="00A73D0A" w:rsidP="00092ACC">
            <w:pPr>
              <w:jc w:val="both"/>
              <w:rPr>
                <w:i/>
                <w:iCs/>
                <w:sz w:val="20"/>
              </w:rPr>
            </w:pPr>
          </w:p>
        </w:tc>
        <w:tc>
          <w:tcPr>
            <w:tcW w:w="4247" w:type="dxa"/>
          </w:tcPr>
          <w:p w14:paraId="43B232C4" w14:textId="195CFC7A" w:rsidR="00A73D0A" w:rsidRPr="001618FA" w:rsidRDefault="00A73D0A" w:rsidP="00092ACC">
            <w:pPr>
              <w:jc w:val="both"/>
              <w:rPr>
                <w:i/>
                <w:iCs/>
                <w:sz w:val="20"/>
                <w:lang w:val="en-GB"/>
              </w:rPr>
            </w:pPr>
          </w:p>
        </w:tc>
      </w:tr>
    </w:tbl>
    <w:p w14:paraId="428EA495" w14:textId="77777777" w:rsidR="00A91DFB" w:rsidRDefault="00A91DFB" w:rsidP="00A91DFB">
      <w:pPr>
        <w:jc w:val="both"/>
        <w:rPr>
          <w:lang w:val="en-GB"/>
        </w:rPr>
      </w:pPr>
    </w:p>
    <w:p w14:paraId="22E2E80B" w14:textId="77777777" w:rsidR="001E189B" w:rsidRPr="001618FA" w:rsidRDefault="001E189B">
      <w:pPr>
        <w:rPr>
          <w:color w:val="C00000"/>
          <w:sz w:val="32"/>
          <w:szCs w:val="32"/>
          <w:lang w:val="en-GB"/>
        </w:rPr>
      </w:pPr>
      <w:r w:rsidRPr="001618FA">
        <w:rPr>
          <w:color w:val="C00000"/>
          <w:sz w:val="32"/>
          <w:szCs w:val="32"/>
          <w:lang w:val="en-GB"/>
        </w:rPr>
        <w:br w:type="page"/>
      </w:r>
    </w:p>
    <w:p w14:paraId="754CB2FB" w14:textId="47BE0DF6" w:rsidR="00A91DFB" w:rsidRDefault="00A91DFB" w:rsidP="00A76DFD">
      <w:pPr>
        <w:pStyle w:val="Nagwek1"/>
        <w:numPr>
          <w:ilvl w:val="0"/>
          <w:numId w:val="31"/>
        </w:numPr>
        <w:ind w:left="0" w:hanging="567"/>
        <w:jc w:val="both"/>
        <w:rPr>
          <w:color w:val="C00000"/>
          <w:sz w:val="32"/>
          <w:szCs w:val="32"/>
        </w:rPr>
      </w:pPr>
      <w:bookmarkStart w:id="2" w:name="_Toc218080503"/>
      <w:r w:rsidRPr="00EF059F">
        <w:rPr>
          <w:color w:val="C00000"/>
          <w:sz w:val="32"/>
          <w:szCs w:val="32"/>
        </w:rPr>
        <w:lastRenderedPageBreak/>
        <w:t xml:space="preserve">Klauzula dotyczącą zapłaty należności przez ORLEN S.A. </w:t>
      </w:r>
      <w:proofErr w:type="gramStart"/>
      <w:r w:rsidRPr="00EF059F">
        <w:rPr>
          <w:color w:val="C00000"/>
          <w:sz w:val="32"/>
          <w:szCs w:val="32"/>
        </w:rPr>
        <w:t>w</w:t>
      </w:r>
      <w:proofErr w:type="gramEnd"/>
      <w:r w:rsidRPr="00EF059F">
        <w:rPr>
          <w:color w:val="C00000"/>
          <w:sz w:val="32"/>
          <w:szCs w:val="32"/>
        </w:rPr>
        <w:t xml:space="preserve"> mechanizmie podzielonej płatności (</w:t>
      </w:r>
      <w:proofErr w:type="spellStart"/>
      <w:r w:rsidRPr="00EF059F">
        <w:rPr>
          <w:color w:val="C00000"/>
          <w:sz w:val="32"/>
          <w:szCs w:val="32"/>
        </w:rPr>
        <w:t>split</w:t>
      </w:r>
      <w:proofErr w:type="spellEnd"/>
      <w:r w:rsidRPr="00EF059F">
        <w:rPr>
          <w:color w:val="C00000"/>
          <w:sz w:val="32"/>
          <w:szCs w:val="32"/>
        </w:rPr>
        <w:t xml:space="preserve"> </w:t>
      </w:r>
      <w:proofErr w:type="spellStart"/>
      <w:r w:rsidRPr="00EF059F">
        <w:rPr>
          <w:color w:val="C00000"/>
          <w:sz w:val="32"/>
          <w:szCs w:val="32"/>
        </w:rPr>
        <w:t>payment</w:t>
      </w:r>
      <w:proofErr w:type="spellEnd"/>
      <w:r w:rsidRPr="00EF059F">
        <w:rPr>
          <w:color w:val="C00000"/>
          <w:sz w:val="32"/>
          <w:szCs w:val="32"/>
        </w:rPr>
        <w:t xml:space="preserve">) na podstawie faktury wystawionej przez </w:t>
      </w:r>
      <w:r w:rsidR="00AA4DD5">
        <w:rPr>
          <w:color w:val="C00000"/>
          <w:sz w:val="32"/>
          <w:szCs w:val="32"/>
        </w:rPr>
        <w:t>k</w:t>
      </w:r>
      <w:r w:rsidRPr="00EF059F">
        <w:rPr>
          <w:color w:val="C00000"/>
          <w:sz w:val="32"/>
          <w:szCs w:val="32"/>
        </w:rPr>
        <w:t xml:space="preserve">ontrahenta krajowego </w:t>
      </w:r>
      <w:r w:rsidR="00AA4DD5">
        <w:rPr>
          <w:color w:val="C00000"/>
          <w:sz w:val="32"/>
          <w:szCs w:val="32"/>
        </w:rPr>
        <w:t>lub</w:t>
      </w:r>
      <w:r w:rsidRPr="00EF059F">
        <w:rPr>
          <w:color w:val="C00000"/>
          <w:sz w:val="32"/>
          <w:szCs w:val="32"/>
        </w:rPr>
        <w:t xml:space="preserve"> </w:t>
      </w:r>
      <w:r w:rsidR="00AA4DD5">
        <w:rPr>
          <w:color w:val="C00000"/>
          <w:sz w:val="32"/>
          <w:szCs w:val="32"/>
        </w:rPr>
        <w:t>k</w:t>
      </w:r>
      <w:r w:rsidRPr="00EF059F">
        <w:rPr>
          <w:color w:val="C00000"/>
          <w:sz w:val="32"/>
          <w:szCs w:val="32"/>
        </w:rPr>
        <w:t>ontrahenta zagranicznego zarejestrowanego na potrzeby podatku VAT w Polsce (płatność realizowana w złotych polskich lub w walucie obcej)</w:t>
      </w:r>
      <w:bookmarkEnd w:id="2"/>
    </w:p>
    <w:p w14:paraId="0176DA24" w14:textId="77777777" w:rsidR="00EF059F" w:rsidRPr="00EF059F" w:rsidRDefault="00EF059F" w:rsidP="00EF059F"/>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88"/>
        <w:gridCol w:w="4247"/>
      </w:tblGrid>
      <w:tr w:rsidR="00A73D0A" w:rsidRPr="00A73D0A" w14:paraId="5B279DBD" w14:textId="77777777" w:rsidTr="0077697D">
        <w:tc>
          <w:tcPr>
            <w:tcW w:w="4390" w:type="dxa"/>
          </w:tcPr>
          <w:p w14:paraId="1A7B32A2" w14:textId="1ACDA217" w:rsidR="00A73D0A" w:rsidRPr="00A73D0A" w:rsidRDefault="00446F9D" w:rsidP="00A73D0A">
            <w:pPr>
              <w:jc w:val="both"/>
              <w:rPr>
                <w:i/>
                <w:iCs/>
                <w:sz w:val="20"/>
              </w:rPr>
            </w:pPr>
            <w:r>
              <w:rPr>
                <w:i/>
                <w:iCs/>
                <w:sz w:val="20"/>
              </w:rPr>
              <w:t xml:space="preserve">1. </w:t>
            </w:r>
            <w:r w:rsidR="00A73D0A" w:rsidRPr="00A73D0A">
              <w:rPr>
                <w:i/>
                <w:iCs/>
                <w:sz w:val="20"/>
              </w:rPr>
              <w:t>Płatność wynikająca z umowy będzie realizowana w mechanizmie podzielonej płatności, o którym mowa w ustawie z dnia 11 marca 2004 r. o podatku od towarów i usług, wyłącznie na wskazany przez Dostawcę/Kontrahenta rachunek bankowy figurujący w wykazie podatników VAT prowadzonym przez właściwy organ administracji (tzw. Białej Liście). Dotyczy to zarówno rachunków bankowych prowadzonych w złotych polskich, jak i walutach obcych.</w:t>
            </w:r>
          </w:p>
          <w:p w14:paraId="0352369D" w14:textId="77777777" w:rsidR="00A73D0A" w:rsidRPr="00A73D0A" w:rsidRDefault="00A73D0A" w:rsidP="00A73D0A">
            <w:pPr>
              <w:jc w:val="both"/>
              <w:rPr>
                <w:i/>
                <w:iCs/>
                <w:sz w:val="20"/>
              </w:rPr>
            </w:pPr>
          </w:p>
          <w:p w14:paraId="0405DCA3" w14:textId="1B02038F" w:rsidR="00A73D0A" w:rsidRPr="00A73D0A" w:rsidRDefault="00446F9D" w:rsidP="00A73D0A">
            <w:pPr>
              <w:jc w:val="both"/>
              <w:rPr>
                <w:i/>
                <w:iCs/>
                <w:sz w:val="20"/>
              </w:rPr>
            </w:pPr>
            <w:r>
              <w:rPr>
                <w:i/>
                <w:iCs/>
                <w:sz w:val="20"/>
              </w:rPr>
              <w:t xml:space="preserve">2, </w:t>
            </w:r>
            <w:r w:rsidR="00A73D0A" w:rsidRPr="00A73D0A">
              <w:rPr>
                <w:i/>
                <w:iCs/>
                <w:sz w:val="20"/>
              </w:rPr>
              <w:t xml:space="preserve">W przypadku niemożności dokonania płatności w sposób wskazany w pkt 1 powyżej z uwagi na: </w:t>
            </w:r>
          </w:p>
          <w:p w14:paraId="6FEE0426" w14:textId="56578083" w:rsidR="00A73D0A" w:rsidRPr="00446F9D" w:rsidRDefault="00A73D0A" w:rsidP="00446F9D">
            <w:pPr>
              <w:pStyle w:val="Akapitzlist"/>
              <w:numPr>
                <w:ilvl w:val="0"/>
                <w:numId w:val="32"/>
              </w:numPr>
              <w:ind w:left="459" w:hanging="459"/>
              <w:jc w:val="both"/>
              <w:rPr>
                <w:rFonts w:ascii="Arial" w:hAnsi="Arial" w:cs="Arial"/>
                <w:i/>
                <w:iCs/>
                <w:sz w:val="20"/>
              </w:rPr>
            </w:pPr>
            <w:proofErr w:type="gramStart"/>
            <w:r w:rsidRPr="00446F9D">
              <w:rPr>
                <w:rFonts w:ascii="Arial" w:hAnsi="Arial" w:cs="Arial"/>
                <w:i/>
                <w:iCs/>
                <w:sz w:val="20"/>
              </w:rPr>
              <w:t>brak</w:t>
            </w:r>
            <w:proofErr w:type="gramEnd"/>
            <w:r w:rsidRPr="00446F9D">
              <w:rPr>
                <w:rFonts w:ascii="Arial" w:hAnsi="Arial" w:cs="Arial"/>
                <w:i/>
                <w:iCs/>
                <w:sz w:val="20"/>
              </w:rPr>
              <w:t xml:space="preserve"> na Białej Liście wskazanego przez Dostawcę/Kontrahenta numeru rachunku bankowego lub </w:t>
            </w:r>
          </w:p>
          <w:p w14:paraId="192219B6" w14:textId="05BA218D" w:rsidR="00A73D0A" w:rsidRPr="00446F9D" w:rsidRDefault="00A73D0A" w:rsidP="000A0407">
            <w:pPr>
              <w:pStyle w:val="Akapitzlist"/>
              <w:numPr>
                <w:ilvl w:val="0"/>
                <w:numId w:val="32"/>
              </w:numPr>
              <w:spacing w:after="0"/>
              <w:ind w:left="459" w:hanging="459"/>
              <w:jc w:val="both"/>
              <w:rPr>
                <w:rFonts w:ascii="Arial" w:hAnsi="Arial" w:cs="Arial"/>
                <w:i/>
                <w:iCs/>
                <w:sz w:val="20"/>
              </w:rPr>
            </w:pPr>
            <w:proofErr w:type="gramStart"/>
            <w:r w:rsidRPr="00446F9D">
              <w:rPr>
                <w:rFonts w:ascii="Arial" w:hAnsi="Arial" w:cs="Arial"/>
                <w:i/>
                <w:iCs/>
                <w:sz w:val="20"/>
              </w:rPr>
              <w:t>brak</w:t>
            </w:r>
            <w:proofErr w:type="gramEnd"/>
            <w:r w:rsidRPr="00446F9D">
              <w:rPr>
                <w:rFonts w:ascii="Arial" w:hAnsi="Arial" w:cs="Arial"/>
                <w:i/>
                <w:iCs/>
                <w:sz w:val="20"/>
              </w:rPr>
              <w:t xml:space="preserve"> wskazania przez Dostawcę/Kontrahenta jako właściwego do zapłaty części ceny brutto odpowiadającej podatkowi VAT numeru rachunku bankowego w złotych polskich figurującego na Białej Liście (dotyczy przypadków wskazania przez Dostawcę/Kontrahenta do zapłaty ceny netto rachunku bankowego w walucie obcej), </w:t>
            </w:r>
          </w:p>
          <w:p w14:paraId="4C4125AC" w14:textId="29C9962D" w:rsidR="00A73D0A" w:rsidRPr="00A73D0A" w:rsidRDefault="00A73D0A" w:rsidP="00A73D0A">
            <w:pPr>
              <w:jc w:val="both"/>
              <w:rPr>
                <w:i/>
                <w:iCs/>
                <w:sz w:val="20"/>
              </w:rPr>
            </w:pPr>
            <w:r w:rsidRPr="00A73D0A">
              <w:rPr>
                <w:i/>
                <w:iCs/>
                <w:sz w:val="20"/>
              </w:rPr>
              <w:t xml:space="preserve">ORLEN S.A. </w:t>
            </w:r>
            <w:proofErr w:type="gramStart"/>
            <w:r w:rsidRPr="00A73D0A">
              <w:rPr>
                <w:i/>
                <w:iCs/>
                <w:sz w:val="20"/>
              </w:rPr>
              <w:t>będzie</w:t>
            </w:r>
            <w:proofErr w:type="gramEnd"/>
            <w:r w:rsidRPr="00A73D0A">
              <w:rPr>
                <w:i/>
                <w:iCs/>
                <w:sz w:val="20"/>
              </w:rPr>
              <w:t xml:space="preserve"> uprawniony do wstrzymania płatności na rzecz Dostawcy/Kontrahenta odpowiednio: wynagrodzenia (w przypadku wskazanym w </w:t>
            </w:r>
            <w:proofErr w:type="spellStart"/>
            <w:r w:rsidRPr="00A73D0A">
              <w:rPr>
                <w:i/>
                <w:iCs/>
                <w:sz w:val="20"/>
              </w:rPr>
              <w:t>ppkt</w:t>
            </w:r>
            <w:proofErr w:type="spellEnd"/>
            <w:r w:rsidRPr="00A73D0A">
              <w:rPr>
                <w:i/>
                <w:iCs/>
                <w:sz w:val="20"/>
              </w:rPr>
              <w:t xml:space="preserve"> (i)) lub części wynagrodzenia odpowiadającej podatkowi VAT (w przypadku wskazanym w </w:t>
            </w:r>
            <w:proofErr w:type="spellStart"/>
            <w:r w:rsidRPr="00A73D0A">
              <w:rPr>
                <w:i/>
                <w:iCs/>
                <w:sz w:val="20"/>
              </w:rPr>
              <w:t>ppkt</w:t>
            </w:r>
            <w:proofErr w:type="spellEnd"/>
            <w:r w:rsidRPr="00A73D0A">
              <w:rPr>
                <w:i/>
                <w:iCs/>
                <w:sz w:val="20"/>
              </w:rPr>
              <w:t xml:space="preserve"> (ii)).</w:t>
            </w:r>
          </w:p>
          <w:p w14:paraId="7A4F070E" w14:textId="77777777" w:rsidR="00A73D0A" w:rsidRPr="00A73D0A" w:rsidRDefault="00A73D0A" w:rsidP="00A73D0A">
            <w:pPr>
              <w:jc w:val="both"/>
              <w:rPr>
                <w:i/>
                <w:iCs/>
                <w:sz w:val="20"/>
              </w:rPr>
            </w:pPr>
          </w:p>
          <w:p w14:paraId="44CEA08B" w14:textId="152B9F7F" w:rsidR="00A73D0A" w:rsidRPr="00A73D0A" w:rsidRDefault="000A0407" w:rsidP="00A73D0A">
            <w:pPr>
              <w:jc w:val="both"/>
              <w:rPr>
                <w:i/>
                <w:iCs/>
                <w:sz w:val="20"/>
              </w:rPr>
            </w:pPr>
            <w:r>
              <w:rPr>
                <w:i/>
                <w:iCs/>
                <w:sz w:val="20"/>
              </w:rPr>
              <w:t xml:space="preserve">3. </w:t>
            </w:r>
            <w:r w:rsidR="00A73D0A" w:rsidRPr="00A73D0A">
              <w:rPr>
                <w:i/>
                <w:iCs/>
                <w:sz w:val="20"/>
              </w:rPr>
              <w:t xml:space="preserve">W sytuacji wskazanej w pkt 2 powyżej płatność nastąpi nie później niż w terminie 7 dni roboczych od (odpowiednio): dnia następnego po przekazaniu ORLEN S.A. </w:t>
            </w:r>
            <w:proofErr w:type="gramStart"/>
            <w:r w:rsidR="00A73D0A" w:rsidRPr="00A73D0A">
              <w:rPr>
                <w:i/>
                <w:iCs/>
                <w:sz w:val="20"/>
              </w:rPr>
              <w:t>przez</w:t>
            </w:r>
            <w:proofErr w:type="gramEnd"/>
            <w:r w:rsidR="00A73D0A" w:rsidRPr="00A73D0A">
              <w:rPr>
                <w:i/>
                <w:iCs/>
                <w:sz w:val="20"/>
              </w:rPr>
              <w:t xml:space="preserve"> Dostawcę/Kontrahenta informacji o pojawieniu się jego numeru rachunku bankowego na Białej Liście (w przypadku wskazanym w pkt 2 </w:t>
            </w:r>
            <w:proofErr w:type="spellStart"/>
            <w:r w:rsidR="00A73D0A" w:rsidRPr="00A73D0A">
              <w:rPr>
                <w:i/>
                <w:iCs/>
                <w:sz w:val="20"/>
              </w:rPr>
              <w:t>ppkt</w:t>
            </w:r>
            <w:proofErr w:type="spellEnd"/>
            <w:r w:rsidR="00A73D0A" w:rsidRPr="00A73D0A">
              <w:rPr>
                <w:i/>
                <w:iCs/>
                <w:sz w:val="20"/>
              </w:rPr>
              <w:t xml:space="preserve"> (i) powyżej) lub dnia następnego po wskazaniu ORLEN S.A. </w:t>
            </w:r>
            <w:proofErr w:type="gramStart"/>
            <w:r w:rsidR="00A73D0A" w:rsidRPr="00A73D0A">
              <w:rPr>
                <w:i/>
                <w:iCs/>
                <w:sz w:val="20"/>
              </w:rPr>
              <w:t>przez</w:t>
            </w:r>
            <w:proofErr w:type="gramEnd"/>
            <w:r w:rsidR="00A73D0A" w:rsidRPr="00A73D0A">
              <w:rPr>
                <w:i/>
                <w:iCs/>
                <w:sz w:val="20"/>
              </w:rPr>
              <w:t xml:space="preserve"> Dostawcę/Kontrahenta </w:t>
            </w:r>
            <w:r w:rsidR="00A73D0A" w:rsidRPr="00A73D0A">
              <w:rPr>
                <w:i/>
                <w:iCs/>
                <w:sz w:val="20"/>
              </w:rPr>
              <w:lastRenderedPageBreak/>
              <w:t xml:space="preserve">numeru rachunku bankowego w złotych polskich figurującego na Białej Liście (w przypadku, o którym mowa w pkt 2 </w:t>
            </w:r>
            <w:proofErr w:type="spellStart"/>
            <w:r w:rsidR="00A73D0A" w:rsidRPr="00A73D0A">
              <w:rPr>
                <w:i/>
                <w:iCs/>
                <w:sz w:val="20"/>
              </w:rPr>
              <w:t>ppkt</w:t>
            </w:r>
            <w:proofErr w:type="spellEnd"/>
            <w:r w:rsidR="00A73D0A" w:rsidRPr="00A73D0A">
              <w:rPr>
                <w:i/>
                <w:iCs/>
                <w:sz w:val="20"/>
              </w:rPr>
              <w:t xml:space="preserve"> (ii) powyżej).</w:t>
            </w:r>
          </w:p>
          <w:p w14:paraId="45F1C319" w14:textId="77777777" w:rsidR="00A73D0A" w:rsidRPr="00A73D0A" w:rsidRDefault="00A73D0A" w:rsidP="00A73D0A">
            <w:pPr>
              <w:jc w:val="both"/>
              <w:rPr>
                <w:i/>
                <w:iCs/>
                <w:sz w:val="20"/>
              </w:rPr>
            </w:pPr>
          </w:p>
          <w:p w14:paraId="66D65E50" w14:textId="035D46FB" w:rsidR="00A73D0A" w:rsidRPr="00A73D0A" w:rsidRDefault="000A0407" w:rsidP="00A73D0A">
            <w:pPr>
              <w:jc w:val="both"/>
              <w:rPr>
                <w:i/>
                <w:iCs/>
                <w:sz w:val="20"/>
              </w:rPr>
            </w:pPr>
            <w:r>
              <w:rPr>
                <w:i/>
                <w:iCs/>
                <w:sz w:val="20"/>
              </w:rPr>
              <w:t xml:space="preserve">4. </w:t>
            </w:r>
            <w:r w:rsidR="00A73D0A" w:rsidRPr="00A73D0A">
              <w:rPr>
                <w:i/>
                <w:iCs/>
                <w:sz w:val="20"/>
              </w:rPr>
              <w:t xml:space="preserve">Strony zgodnie przyjmują, że wystąpienie okoliczności, o których mowa w pkt 2 powyżej, zwalnia ORLEN S.A. z obowiązku zapłaty odsetek za zwłokę za okres pomiędzy ustalonym w umowie terminem płatności a dniem zrealizowania </w:t>
            </w:r>
            <w:proofErr w:type="gramStart"/>
            <w:r w:rsidR="00A73D0A" w:rsidRPr="00A73D0A">
              <w:rPr>
                <w:i/>
                <w:iCs/>
                <w:sz w:val="20"/>
              </w:rPr>
              <w:t>przez  ORLEN</w:t>
            </w:r>
            <w:proofErr w:type="gramEnd"/>
            <w:r w:rsidR="00A73D0A" w:rsidRPr="00A73D0A">
              <w:rPr>
                <w:i/>
                <w:iCs/>
                <w:sz w:val="20"/>
              </w:rPr>
              <w:t xml:space="preserve"> S.A. </w:t>
            </w:r>
            <w:proofErr w:type="gramStart"/>
            <w:r w:rsidR="00A73D0A" w:rsidRPr="00A73D0A">
              <w:rPr>
                <w:i/>
                <w:iCs/>
                <w:sz w:val="20"/>
              </w:rPr>
              <w:t>na</w:t>
            </w:r>
            <w:proofErr w:type="gramEnd"/>
            <w:r w:rsidR="00A73D0A" w:rsidRPr="00A73D0A">
              <w:rPr>
                <w:i/>
                <w:iCs/>
                <w:sz w:val="20"/>
              </w:rPr>
              <w:t xml:space="preserve"> rzecz Dostawcy/Kontrahenta płatności, o których mowa w pkt 3 powyżej. </w:t>
            </w:r>
          </w:p>
        </w:tc>
        <w:tc>
          <w:tcPr>
            <w:tcW w:w="288" w:type="dxa"/>
          </w:tcPr>
          <w:p w14:paraId="612ECF70" w14:textId="77777777" w:rsidR="00A73D0A" w:rsidRPr="00A73D0A" w:rsidRDefault="00A73D0A" w:rsidP="00A73D0A">
            <w:pPr>
              <w:jc w:val="both"/>
              <w:rPr>
                <w:i/>
                <w:iCs/>
                <w:sz w:val="20"/>
              </w:rPr>
            </w:pPr>
          </w:p>
        </w:tc>
        <w:tc>
          <w:tcPr>
            <w:tcW w:w="4247" w:type="dxa"/>
          </w:tcPr>
          <w:p w14:paraId="6EE826DB" w14:textId="684BF600" w:rsidR="00A73D0A" w:rsidRPr="00A73D0A" w:rsidRDefault="00A73D0A" w:rsidP="00A73D0A">
            <w:pPr>
              <w:jc w:val="both"/>
              <w:rPr>
                <w:i/>
                <w:iCs/>
                <w:sz w:val="20"/>
                <w:lang w:val="en-GB"/>
              </w:rPr>
            </w:pPr>
          </w:p>
        </w:tc>
      </w:tr>
    </w:tbl>
    <w:p w14:paraId="19DB3102" w14:textId="77777777" w:rsidR="00A91DFB" w:rsidRDefault="00A91DFB" w:rsidP="00A91DFB">
      <w:pPr>
        <w:jc w:val="both"/>
        <w:rPr>
          <w:lang w:val="en-GB"/>
        </w:rPr>
      </w:pPr>
    </w:p>
    <w:p w14:paraId="7DDF1DE3" w14:textId="77777777" w:rsidR="001E189B" w:rsidRPr="001618FA" w:rsidRDefault="001E189B">
      <w:pPr>
        <w:rPr>
          <w:color w:val="C00000"/>
          <w:sz w:val="32"/>
          <w:szCs w:val="32"/>
          <w:lang w:val="en-GB"/>
        </w:rPr>
      </w:pPr>
      <w:r w:rsidRPr="001618FA">
        <w:rPr>
          <w:color w:val="C00000"/>
          <w:sz w:val="32"/>
          <w:szCs w:val="32"/>
          <w:lang w:val="en-GB"/>
        </w:rPr>
        <w:br w:type="page"/>
      </w:r>
    </w:p>
    <w:p w14:paraId="08F3C8EF" w14:textId="3305BF9A" w:rsidR="00A91DFB" w:rsidRDefault="00A91DFB" w:rsidP="00A76DFD">
      <w:pPr>
        <w:pStyle w:val="Nagwek1"/>
        <w:numPr>
          <w:ilvl w:val="0"/>
          <w:numId w:val="31"/>
        </w:numPr>
        <w:ind w:left="0" w:hanging="567"/>
        <w:jc w:val="both"/>
        <w:rPr>
          <w:color w:val="C00000"/>
          <w:sz w:val="32"/>
          <w:szCs w:val="32"/>
        </w:rPr>
      </w:pPr>
      <w:bookmarkStart w:id="3" w:name="_Toc218080504"/>
      <w:r w:rsidRPr="00EF059F">
        <w:rPr>
          <w:color w:val="C00000"/>
          <w:sz w:val="32"/>
          <w:szCs w:val="32"/>
        </w:rPr>
        <w:lastRenderedPageBreak/>
        <w:t xml:space="preserve">Klauzula dotyczącą wykreślenia </w:t>
      </w:r>
      <w:r w:rsidR="00AA4DD5">
        <w:rPr>
          <w:color w:val="C00000"/>
          <w:sz w:val="32"/>
          <w:szCs w:val="32"/>
        </w:rPr>
        <w:t>k</w:t>
      </w:r>
      <w:r w:rsidRPr="00EF059F">
        <w:rPr>
          <w:color w:val="C00000"/>
          <w:sz w:val="32"/>
          <w:szCs w:val="32"/>
        </w:rPr>
        <w:t>ontrahenta z rejestru VAT wraz z klauzulą dotyczącą prawidłowości zastosowania stawek podatku VAT</w:t>
      </w:r>
      <w:bookmarkEnd w:id="3"/>
    </w:p>
    <w:p w14:paraId="17DF8F8B" w14:textId="77777777" w:rsidR="00EF059F" w:rsidRPr="00EF059F" w:rsidRDefault="00EF059F" w:rsidP="00EF059F"/>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88"/>
        <w:gridCol w:w="4247"/>
      </w:tblGrid>
      <w:tr w:rsidR="00D06194" w:rsidRPr="001618FA" w14:paraId="2A01752C" w14:textId="77777777" w:rsidTr="0077697D">
        <w:tc>
          <w:tcPr>
            <w:tcW w:w="4390" w:type="dxa"/>
          </w:tcPr>
          <w:p w14:paraId="0B703CF0" w14:textId="7424AE6A" w:rsidR="00D06194" w:rsidRPr="00D06194" w:rsidRDefault="000A0407" w:rsidP="00D06194">
            <w:pPr>
              <w:jc w:val="both"/>
              <w:rPr>
                <w:i/>
                <w:iCs/>
                <w:sz w:val="20"/>
              </w:rPr>
            </w:pPr>
            <w:r>
              <w:rPr>
                <w:i/>
                <w:iCs/>
                <w:sz w:val="20"/>
              </w:rPr>
              <w:t xml:space="preserve">1. </w:t>
            </w:r>
            <w:r w:rsidR="00D06194" w:rsidRPr="00D06194">
              <w:rPr>
                <w:i/>
                <w:iCs/>
                <w:sz w:val="20"/>
              </w:rPr>
              <w:t xml:space="preserve">Kontrahent zobowiązuje się do zachowania statusu podatnika VAT czynnego przynajmniej do dnia wystawienia ostatniej faktury </w:t>
            </w:r>
            <w:proofErr w:type="gramStart"/>
            <w:r w:rsidR="00D06194" w:rsidRPr="00D06194">
              <w:rPr>
                <w:i/>
                <w:iCs/>
                <w:sz w:val="20"/>
              </w:rPr>
              <w:t>dla  ORLEN</w:t>
            </w:r>
            <w:proofErr w:type="gramEnd"/>
            <w:r w:rsidR="00D06194" w:rsidRPr="00D06194">
              <w:rPr>
                <w:i/>
                <w:iCs/>
                <w:sz w:val="20"/>
              </w:rPr>
              <w:t xml:space="preserve"> S.A. W przypadku gdy Kontrahent zostanie wykreślony z rejestru VAT na podstawie przesłanek wskazanych w ustawie o </w:t>
            </w:r>
            <w:proofErr w:type="gramStart"/>
            <w:r w:rsidR="00D06194" w:rsidRPr="00D06194">
              <w:rPr>
                <w:i/>
                <w:iCs/>
                <w:sz w:val="20"/>
              </w:rPr>
              <w:t>VAT,  jest</w:t>
            </w:r>
            <w:proofErr w:type="gramEnd"/>
            <w:r w:rsidR="00D06194" w:rsidRPr="00D06194">
              <w:rPr>
                <w:i/>
                <w:iCs/>
                <w:sz w:val="20"/>
              </w:rPr>
              <w:t xml:space="preserve">  on zobowiązany do niezwłocznego powiadomienia  ORLEN S.A. </w:t>
            </w:r>
            <w:proofErr w:type="gramStart"/>
            <w:r w:rsidR="00D06194" w:rsidRPr="00D06194">
              <w:rPr>
                <w:i/>
                <w:iCs/>
                <w:sz w:val="20"/>
              </w:rPr>
              <w:t>o</w:t>
            </w:r>
            <w:proofErr w:type="gramEnd"/>
            <w:r w:rsidR="00D06194" w:rsidRPr="00D06194">
              <w:rPr>
                <w:i/>
                <w:iCs/>
                <w:sz w:val="20"/>
              </w:rPr>
              <w:t xml:space="preserve"> tym fakcie. W przypadku gdy Kontrahent nie </w:t>
            </w:r>
            <w:proofErr w:type="gramStart"/>
            <w:r w:rsidR="00D06194" w:rsidRPr="00D06194">
              <w:rPr>
                <w:i/>
                <w:iCs/>
                <w:sz w:val="20"/>
              </w:rPr>
              <w:t>powiadomi  ORLEN</w:t>
            </w:r>
            <w:proofErr w:type="gramEnd"/>
            <w:r w:rsidR="00D06194" w:rsidRPr="00D06194">
              <w:rPr>
                <w:i/>
                <w:iCs/>
                <w:sz w:val="20"/>
              </w:rPr>
              <w:t xml:space="preserve"> S.A. o wykreśleniu z rejestru VAT, o którym mowa w zdaniu poprzedzającym, postanowienia ust.2 poniżej stosuje się odpowiednio, z wyjątkiem przypadku gdy Kontrahent w terminie 30 (trzydziestu) dni od dnia pozyskania informacji o wykreśleniu go z rejestru VAT </w:t>
            </w:r>
            <w:proofErr w:type="gramStart"/>
            <w:r w:rsidR="00D06194" w:rsidRPr="00D06194">
              <w:rPr>
                <w:i/>
                <w:iCs/>
                <w:sz w:val="20"/>
              </w:rPr>
              <w:t>przedstawi  ORLEN</w:t>
            </w:r>
            <w:proofErr w:type="gramEnd"/>
            <w:r w:rsidR="00D06194" w:rsidRPr="00D06194">
              <w:rPr>
                <w:i/>
                <w:iCs/>
                <w:sz w:val="20"/>
              </w:rPr>
              <w:t xml:space="preserve"> S.A. </w:t>
            </w:r>
            <w:proofErr w:type="gramStart"/>
            <w:r w:rsidR="00D06194" w:rsidRPr="00D06194">
              <w:rPr>
                <w:i/>
                <w:iCs/>
                <w:sz w:val="20"/>
              </w:rPr>
              <w:t>dokumenty</w:t>
            </w:r>
            <w:proofErr w:type="gramEnd"/>
            <w:r w:rsidR="00D06194" w:rsidRPr="00D06194">
              <w:rPr>
                <w:i/>
                <w:iCs/>
                <w:sz w:val="20"/>
              </w:rPr>
              <w:t xml:space="preserve">, z których wynika, że rejestracja została przywrócona. Niezależnie od powyższych postanowień, Kontrahent najpóźniej przed podpisaniem Umowy, zobowiązuje się do przedstawienia aktualnego urzędowego zaświadczenia potwierdzającego zarejestrowanie Kontrahenta jako podatnika podatku VAT czynnego. </w:t>
            </w:r>
          </w:p>
          <w:p w14:paraId="6744AEA7" w14:textId="77777777" w:rsidR="00D06194" w:rsidRPr="00D06194" w:rsidRDefault="00D06194" w:rsidP="00D06194">
            <w:pPr>
              <w:jc w:val="both"/>
              <w:rPr>
                <w:i/>
                <w:iCs/>
                <w:sz w:val="20"/>
              </w:rPr>
            </w:pPr>
          </w:p>
          <w:p w14:paraId="6BDE7AEF" w14:textId="524666F4" w:rsidR="00D06194" w:rsidRPr="00D06194" w:rsidRDefault="000A0407" w:rsidP="00092ACC">
            <w:pPr>
              <w:jc w:val="both"/>
              <w:rPr>
                <w:i/>
                <w:iCs/>
                <w:sz w:val="20"/>
              </w:rPr>
            </w:pPr>
            <w:r>
              <w:rPr>
                <w:i/>
                <w:iCs/>
                <w:sz w:val="20"/>
              </w:rPr>
              <w:t xml:space="preserve">2. </w:t>
            </w:r>
            <w:r w:rsidR="00D06194" w:rsidRPr="00D06194">
              <w:rPr>
                <w:i/>
                <w:iCs/>
                <w:sz w:val="20"/>
              </w:rPr>
              <w:t xml:space="preserve">Kontrahent gwarantuje i ponosi odpowiedzialność za prawidłowość zastosowanych stawek podatku VAT, co oznacza, że w przypadku zakwestionowania przez organy podatkowe </w:t>
            </w:r>
            <w:proofErr w:type="gramStart"/>
            <w:r w:rsidR="00D06194" w:rsidRPr="00D06194">
              <w:rPr>
                <w:i/>
                <w:iCs/>
                <w:sz w:val="20"/>
              </w:rPr>
              <w:t>prawa  ORLEN</w:t>
            </w:r>
            <w:proofErr w:type="gramEnd"/>
            <w:r w:rsidR="00D06194" w:rsidRPr="00D06194">
              <w:rPr>
                <w:i/>
                <w:iCs/>
                <w:sz w:val="20"/>
              </w:rPr>
              <w:t xml:space="preserve"> S.A. do odliczenia podatku z tego powodu, iż zgodnie z przepisami dana transakcja nie podlegała opodatkowaniu lub była zwolniona od </w:t>
            </w:r>
            <w:proofErr w:type="gramStart"/>
            <w:r w:rsidR="00D06194" w:rsidRPr="00D06194">
              <w:rPr>
                <w:i/>
                <w:iCs/>
                <w:sz w:val="20"/>
              </w:rPr>
              <w:t>podatku,  Kontrahent</w:t>
            </w:r>
            <w:proofErr w:type="gramEnd"/>
            <w:r w:rsidR="00D06194" w:rsidRPr="00D06194">
              <w:rPr>
                <w:i/>
                <w:iCs/>
                <w:sz w:val="20"/>
              </w:rPr>
              <w:t xml:space="preserve"> – na pisemne żądanie  ORLEN S.A. </w:t>
            </w:r>
            <w:proofErr w:type="gramStart"/>
            <w:r w:rsidR="00D06194" w:rsidRPr="00D06194">
              <w:rPr>
                <w:i/>
                <w:iCs/>
                <w:sz w:val="20"/>
              </w:rPr>
              <w:t>oraz</w:t>
            </w:r>
            <w:proofErr w:type="gramEnd"/>
            <w:r w:rsidR="00D06194" w:rsidRPr="00D06194">
              <w:rPr>
                <w:i/>
                <w:iCs/>
                <w:sz w:val="20"/>
              </w:rPr>
              <w:t xml:space="preserve"> w terminie w nim wskazanym – dokona odpowiedniej korekty faktury oraz zwróci ORLEN S.A. </w:t>
            </w:r>
            <w:proofErr w:type="gramStart"/>
            <w:r w:rsidR="00D06194" w:rsidRPr="00D06194">
              <w:rPr>
                <w:i/>
                <w:iCs/>
                <w:sz w:val="20"/>
              </w:rPr>
              <w:t>powstałą</w:t>
            </w:r>
            <w:proofErr w:type="gramEnd"/>
            <w:r w:rsidR="00D06194" w:rsidRPr="00D06194">
              <w:rPr>
                <w:i/>
                <w:iCs/>
                <w:sz w:val="20"/>
              </w:rPr>
              <w:t xml:space="preserve"> różnicę w terminie 21 (dwudziestu jeden) dni od dnia wystawienia tego żądania. W przypadku odmowy wystawienia przez Kontrahenta faktury korygującej, Kontrahent zgadza się na </w:t>
            </w:r>
            <w:proofErr w:type="gramStart"/>
            <w:r w:rsidR="00D06194" w:rsidRPr="00D06194">
              <w:rPr>
                <w:i/>
                <w:iCs/>
                <w:sz w:val="20"/>
              </w:rPr>
              <w:t>zwrot  ORLEN</w:t>
            </w:r>
            <w:proofErr w:type="gramEnd"/>
            <w:r w:rsidR="00D06194" w:rsidRPr="00D06194">
              <w:rPr>
                <w:i/>
                <w:iCs/>
                <w:sz w:val="20"/>
              </w:rPr>
              <w:t xml:space="preserve"> S.A. równowartości podatku VAT zakwestionowanego przez organy podatkowe, przy czym zwrot ten nastąpi na podstawie noty księgowej wystawionej </w:t>
            </w:r>
            <w:proofErr w:type="gramStart"/>
            <w:r w:rsidR="00D06194" w:rsidRPr="00D06194">
              <w:rPr>
                <w:i/>
                <w:iCs/>
                <w:sz w:val="20"/>
              </w:rPr>
              <w:t>przez  ORLEN</w:t>
            </w:r>
            <w:proofErr w:type="gramEnd"/>
            <w:r w:rsidR="00D06194" w:rsidRPr="00D06194">
              <w:rPr>
                <w:i/>
                <w:iCs/>
                <w:sz w:val="20"/>
              </w:rPr>
              <w:t xml:space="preserve"> S.A., </w:t>
            </w:r>
            <w:proofErr w:type="gramStart"/>
            <w:r w:rsidR="00D06194" w:rsidRPr="00D06194">
              <w:rPr>
                <w:i/>
                <w:iCs/>
                <w:sz w:val="20"/>
              </w:rPr>
              <w:t>w</w:t>
            </w:r>
            <w:proofErr w:type="gramEnd"/>
            <w:r w:rsidR="00D06194" w:rsidRPr="00D06194">
              <w:rPr>
                <w:i/>
                <w:iCs/>
                <w:sz w:val="20"/>
              </w:rPr>
              <w:t xml:space="preserve"> terminie 21 (dwudziestu jeden) dni od dnia jej wystawienia przez ORLEN S.A. W każdym z powyższych przypadków Kontrahent </w:t>
            </w:r>
            <w:proofErr w:type="gramStart"/>
            <w:r w:rsidR="00D06194" w:rsidRPr="00D06194">
              <w:rPr>
                <w:i/>
                <w:iCs/>
                <w:sz w:val="20"/>
              </w:rPr>
              <w:t>zwróci  ORLEN</w:t>
            </w:r>
            <w:proofErr w:type="gramEnd"/>
            <w:r w:rsidR="00D06194" w:rsidRPr="00D06194">
              <w:rPr>
                <w:i/>
                <w:iCs/>
                <w:sz w:val="20"/>
              </w:rPr>
              <w:t xml:space="preserve"> S.A. </w:t>
            </w:r>
            <w:proofErr w:type="gramStart"/>
            <w:r w:rsidR="00D06194" w:rsidRPr="00D06194">
              <w:rPr>
                <w:i/>
                <w:iCs/>
                <w:sz w:val="20"/>
              </w:rPr>
              <w:t>także</w:t>
            </w:r>
            <w:proofErr w:type="gramEnd"/>
            <w:r w:rsidR="00D06194" w:rsidRPr="00D06194">
              <w:rPr>
                <w:i/>
                <w:iCs/>
                <w:sz w:val="20"/>
              </w:rPr>
              <w:t xml:space="preserve"> równowartość sankcji, odsetek, kar i innych obciążeń dodatkowo poniesionych przez ORLEN S.A. </w:t>
            </w:r>
            <w:proofErr w:type="gramStart"/>
            <w:r w:rsidR="00D06194" w:rsidRPr="00D06194">
              <w:rPr>
                <w:i/>
                <w:iCs/>
                <w:sz w:val="20"/>
              </w:rPr>
              <w:t>bądź</w:t>
            </w:r>
            <w:proofErr w:type="gramEnd"/>
            <w:r w:rsidR="00D06194" w:rsidRPr="00D06194">
              <w:rPr>
                <w:i/>
                <w:iCs/>
                <w:sz w:val="20"/>
              </w:rPr>
              <w:t xml:space="preserve"> </w:t>
            </w:r>
            <w:r w:rsidR="00D06194" w:rsidRPr="00D06194">
              <w:rPr>
                <w:i/>
                <w:iCs/>
                <w:sz w:val="20"/>
              </w:rPr>
              <w:lastRenderedPageBreak/>
              <w:t xml:space="preserve">nałożonych przez władze podatkowe, przy czym zwrot ten nastąpi w sposób opisany w zdaniu poprzednim. Powyższe postanowienia znajdą odpowiednio zastosowanie również w przypadku, gdy ORLEN S.A. </w:t>
            </w:r>
            <w:proofErr w:type="gramStart"/>
            <w:r w:rsidR="00D06194" w:rsidRPr="00D06194">
              <w:rPr>
                <w:i/>
                <w:iCs/>
                <w:sz w:val="20"/>
              </w:rPr>
              <w:t>do</w:t>
            </w:r>
            <w:proofErr w:type="gramEnd"/>
            <w:r w:rsidR="00D06194" w:rsidRPr="00D06194">
              <w:rPr>
                <w:i/>
                <w:iCs/>
                <w:sz w:val="20"/>
              </w:rPr>
              <w:t xml:space="preserve"> sprzedaży towarów zastosuje stawkę podatku VAT wskazaną przez Kontrahenta na fakturach dokumentujących dostawy towarów dla ORLEN S.A., </w:t>
            </w:r>
            <w:proofErr w:type="gramStart"/>
            <w:r w:rsidR="00D06194" w:rsidRPr="00D06194">
              <w:rPr>
                <w:i/>
                <w:iCs/>
                <w:sz w:val="20"/>
              </w:rPr>
              <w:t>a</w:t>
            </w:r>
            <w:proofErr w:type="gramEnd"/>
            <w:r w:rsidR="00D06194" w:rsidRPr="00D06194">
              <w:rPr>
                <w:i/>
                <w:iCs/>
                <w:sz w:val="20"/>
              </w:rPr>
              <w:t xml:space="preserve"> następnie będzie ona kwestionowana przez organy podatkowe. Strony zgodnie postanawiają, że zobowiązanie opisane w niniejszym ust. 2 obowiązuje niezależnie od rozwiązania, wygaśnięcia lub uchylenia bądź zniweczenia skutków prawnych Umowy.</w:t>
            </w:r>
          </w:p>
        </w:tc>
        <w:tc>
          <w:tcPr>
            <w:tcW w:w="288" w:type="dxa"/>
          </w:tcPr>
          <w:p w14:paraId="3C592C92" w14:textId="77777777" w:rsidR="00D06194" w:rsidRPr="00D06194" w:rsidRDefault="00D06194" w:rsidP="00092ACC">
            <w:pPr>
              <w:jc w:val="both"/>
              <w:rPr>
                <w:i/>
                <w:iCs/>
                <w:sz w:val="20"/>
              </w:rPr>
            </w:pPr>
          </w:p>
        </w:tc>
        <w:tc>
          <w:tcPr>
            <w:tcW w:w="4247" w:type="dxa"/>
          </w:tcPr>
          <w:p w14:paraId="37F0BFF9" w14:textId="1584810A" w:rsidR="00D06194" w:rsidRPr="001618FA" w:rsidRDefault="00D06194" w:rsidP="00092ACC">
            <w:pPr>
              <w:jc w:val="both"/>
              <w:rPr>
                <w:i/>
                <w:iCs/>
                <w:sz w:val="20"/>
                <w:lang w:val="en-GB"/>
              </w:rPr>
            </w:pPr>
          </w:p>
        </w:tc>
      </w:tr>
    </w:tbl>
    <w:p w14:paraId="55DD8C8F" w14:textId="77777777" w:rsidR="001E189B" w:rsidRPr="001618FA" w:rsidRDefault="001E189B">
      <w:pPr>
        <w:rPr>
          <w:color w:val="C00000"/>
          <w:sz w:val="32"/>
          <w:szCs w:val="32"/>
          <w:lang w:val="en-GB"/>
        </w:rPr>
      </w:pPr>
      <w:r w:rsidRPr="001618FA">
        <w:rPr>
          <w:color w:val="C00000"/>
          <w:sz w:val="32"/>
          <w:szCs w:val="32"/>
          <w:lang w:val="en-GB"/>
        </w:rPr>
        <w:br w:type="page"/>
      </w:r>
    </w:p>
    <w:p w14:paraId="7CE40EA0" w14:textId="3F181207" w:rsidR="001E189B" w:rsidRPr="001618FA" w:rsidRDefault="001E189B">
      <w:pPr>
        <w:rPr>
          <w:color w:val="C00000"/>
          <w:sz w:val="32"/>
          <w:szCs w:val="32"/>
          <w:lang w:val="en-GB"/>
        </w:rPr>
      </w:pPr>
    </w:p>
    <w:p w14:paraId="56CFB652" w14:textId="16AF6062" w:rsidR="00A91DFB" w:rsidRPr="00EF059F" w:rsidRDefault="00A91DFB" w:rsidP="00A76DFD">
      <w:pPr>
        <w:pStyle w:val="Nagwek1"/>
        <w:numPr>
          <w:ilvl w:val="0"/>
          <w:numId w:val="31"/>
        </w:numPr>
        <w:ind w:left="0" w:hanging="567"/>
        <w:jc w:val="both"/>
        <w:rPr>
          <w:color w:val="C00000"/>
          <w:sz w:val="32"/>
          <w:szCs w:val="32"/>
        </w:rPr>
      </w:pPr>
      <w:bookmarkStart w:id="4" w:name="_Toc218080505"/>
      <w:r w:rsidRPr="00EF059F">
        <w:rPr>
          <w:color w:val="C00000"/>
          <w:sz w:val="32"/>
          <w:szCs w:val="32"/>
        </w:rPr>
        <w:t xml:space="preserve">Klauzula dotycząca certyfikatu rezydencji do wszystkich umów (niezależnie od wartości), z których płatności podlegają opodatkowaniu podatkiem u źródła (WHT), z wyjątkiem umów, w odniesieniu do których stosujemy klauzulę </w:t>
      </w:r>
      <w:proofErr w:type="spellStart"/>
      <w:r w:rsidR="001046EB" w:rsidRPr="00EF059F">
        <w:rPr>
          <w:color w:val="C00000"/>
          <w:sz w:val="32"/>
          <w:szCs w:val="32"/>
        </w:rPr>
        <w:t>look-through</w:t>
      </w:r>
      <w:proofErr w:type="spellEnd"/>
      <w:r w:rsidR="001046EB" w:rsidRPr="00EF059F">
        <w:rPr>
          <w:color w:val="C00000"/>
          <w:sz w:val="32"/>
          <w:szCs w:val="32"/>
        </w:rPr>
        <w:t xml:space="preserve"> </w:t>
      </w:r>
      <w:proofErr w:type="spellStart"/>
      <w:r w:rsidR="001046EB" w:rsidRPr="00EF059F">
        <w:rPr>
          <w:color w:val="C00000"/>
          <w:sz w:val="32"/>
          <w:szCs w:val="32"/>
        </w:rPr>
        <w:t>approach</w:t>
      </w:r>
      <w:proofErr w:type="spellEnd"/>
      <w:r w:rsidR="00585F19">
        <w:rPr>
          <w:color w:val="C00000"/>
          <w:sz w:val="32"/>
          <w:szCs w:val="32"/>
        </w:rPr>
        <w:t xml:space="preserve"> (</w:t>
      </w:r>
      <w:r w:rsidR="001046EB">
        <w:rPr>
          <w:i/>
          <w:iCs/>
          <w:color w:val="C00000"/>
          <w:sz w:val="32"/>
          <w:szCs w:val="32"/>
        </w:rPr>
        <w:t>LTA</w:t>
      </w:r>
      <w:r w:rsidR="00585F19">
        <w:rPr>
          <w:color w:val="C00000"/>
          <w:sz w:val="32"/>
          <w:szCs w:val="32"/>
        </w:rPr>
        <w:t>)</w:t>
      </w:r>
      <w:bookmarkEnd w:id="4"/>
    </w:p>
    <w:p w14:paraId="799241B3" w14:textId="77777777" w:rsidR="00A91DFB" w:rsidRPr="00275810" w:rsidRDefault="00A91DFB" w:rsidP="00A91DFB">
      <w:pPr>
        <w:jc w:val="both"/>
        <w:rPr>
          <w:b/>
          <w:sz w:val="28"/>
          <w:szCs w:val="28"/>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88"/>
        <w:gridCol w:w="4247"/>
      </w:tblGrid>
      <w:tr w:rsidR="00D06194" w:rsidRPr="001618FA" w14:paraId="1E7DA84E" w14:textId="77777777" w:rsidTr="0077697D">
        <w:trPr>
          <w:trHeight w:val="4391"/>
        </w:trPr>
        <w:tc>
          <w:tcPr>
            <w:tcW w:w="4390" w:type="dxa"/>
          </w:tcPr>
          <w:p w14:paraId="7AEF6F07" w14:textId="218595ED" w:rsidR="00D06194" w:rsidRPr="00D06194" w:rsidRDefault="000A0407" w:rsidP="00092ACC">
            <w:pPr>
              <w:jc w:val="both"/>
              <w:rPr>
                <w:i/>
                <w:iCs/>
                <w:sz w:val="20"/>
              </w:rPr>
            </w:pPr>
            <w:r>
              <w:rPr>
                <w:i/>
                <w:iCs/>
                <w:sz w:val="20"/>
              </w:rPr>
              <w:t xml:space="preserve">1. </w:t>
            </w:r>
            <w:r w:rsidR="00D06194" w:rsidRPr="00D06194">
              <w:rPr>
                <w:i/>
                <w:iCs/>
                <w:sz w:val="20"/>
              </w:rPr>
              <w:t>Kontrahent niniejszym potwierdza, że jego miejsce rezydencji podatkowej w rozumieniu Umowy o unikaniu podwójnego opodatkowania między Rządem Polski a ……………………………. (</w:t>
            </w:r>
            <w:proofErr w:type="gramStart"/>
            <w:r w:rsidR="00D06194" w:rsidRPr="00D06194">
              <w:rPr>
                <w:i/>
                <w:iCs/>
                <w:sz w:val="20"/>
              </w:rPr>
              <w:t>dalej</w:t>
            </w:r>
            <w:proofErr w:type="gramEnd"/>
            <w:r w:rsidR="00D06194" w:rsidRPr="00D06194">
              <w:rPr>
                <w:i/>
                <w:iCs/>
                <w:sz w:val="20"/>
              </w:rPr>
              <w:t xml:space="preserve">: „UPO”) znajduje się w …………………………….. Kontrahent niezwłocznie, nie później niż 7 dni przed dniem pierwszej płatności, dostarczy ORLEN S.A. </w:t>
            </w:r>
            <w:proofErr w:type="gramStart"/>
            <w:r w:rsidR="00D06194" w:rsidRPr="00D06194">
              <w:rPr>
                <w:i/>
                <w:iCs/>
                <w:sz w:val="20"/>
              </w:rPr>
              <w:t>aktualny</w:t>
            </w:r>
            <w:proofErr w:type="gramEnd"/>
            <w:r w:rsidR="00D06194" w:rsidRPr="00D06194">
              <w:rPr>
                <w:i/>
                <w:iCs/>
                <w:sz w:val="20"/>
              </w:rPr>
              <w:t xml:space="preserve"> certyfikat rezydencji podatkowej. Ponadto Kontrahent zapewni, aby przed każdą kolejną płatnością do ORLEN S.A. </w:t>
            </w:r>
            <w:proofErr w:type="gramStart"/>
            <w:r w:rsidR="00D06194" w:rsidRPr="00D06194">
              <w:rPr>
                <w:i/>
                <w:iCs/>
                <w:sz w:val="20"/>
              </w:rPr>
              <w:t>został</w:t>
            </w:r>
            <w:proofErr w:type="gramEnd"/>
            <w:r w:rsidR="00D06194" w:rsidRPr="00D06194">
              <w:rPr>
                <w:i/>
                <w:iCs/>
                <w:sz w:val="20"/>
              </w:rPr>
              <w:t xml:space="preserve"> dostarczony aktualny certyfikat rezydencji podatkowej Kontrahenta. Do celów niniejszej umowy termin „aktualny certyfikat rezydencji podatkowej” należy rozumieć jako oryginał lub kopię (w formie papierowej lub elektronicznej) certyfikatu rezydencji podatkowej, wydanego Kontrahentowi przez właściwy organ podatkowy jego kraju:</w:t>
            </w:r>
          </w:p>
          <w:p w14:paraId="4E835B40" w14:textId="77777777" w:rsidR="00D06194" w:rsidRPr="000A0407" w:rsidRDefault="00D06194" w:rsidP="000A0407">
            <w:pPr>
              <w:pStyle w:val="Akapitzlist"/>
              <w:numPr>
                <w:ilvl w:val="0"/>
                <w:numId w:val="34"/>
              </w:numPr>
              <w:ind w:left="318" w:hanging="284"/>
              <w:jc w:val="both"/>
              <w:rPr>
                <w:rFonts w:ascii="Arial" w:hAnsi="Arial" w:cs="Arial"/>
                <w:i/>
                <w:iCs/>
                <w:sz w:val="20"/>
              </w:rPr>
            </w:pPr>
            <w:proofErr w:type="gramStart"/>
            <w:r w:rsidRPr="000A0407">
              <w:rPr>
                <w:rFonts w:ascii="Arial" w:hAnsi="Arial" w:cs="Arial"/>
                <w:i/>
                <w:iCs/>
                <w:sz w:val="20"/>
              </w:rPr>
              <w:t>mniej</w:t>
            </w:r>
            <w:proofErr w:type="gramEnd"/>
            <w:r w:rsidRPr="000A0407">
              <w:rPr>
                <w:rFonts w:ascii="Arial" w:hAnsi="Arial" w:cs="Arial"/>
                <w:i/>
                <w:iCs/>
                <w:sz w:val="20"/>
              </w:rPr>
              <w:t xml:space="preserve"> niż dwanaście (12) miesięcy przed odpowiednią datą płatności, jeżeli certyfikat nie zawiera terminu jego ważności lub</w:t>
            </w:r>
          </w:p>
          <w:p w14:paraId="20507BE5" w14:textId="77777777" w:rsidR="00D06194" w:rsidRDefault="00D06194" w:rsidP="000A0407">
            <w:pPr>
              <w:pStyle w:val="Akapitzlist"/>
              <w:numPr>
                <w:ilvl w:val="0"/>
                <w:numId w:val="34"/>
              </w:numPr>
              <w:spacing w:after="0"/>
              <w:ind w:left="318" w:hanging="284"/>
              <w:jc w:val="both"/>
              <w:rPr>
                <w:rFonts w:ascii="Arial" w:hAnsi="Arial" w:cs="Arial"/>
                <w:i/>
                <w:iCs/>
                <w:sz w:val="20"/>
              </w:rPr>
            </w:pPr>
            <w:proofErr w:type="gramStart"/>
            <w:r w:rsidRPr="000A0407">
              <w:rPr>
                <w:rFonts w:ascii="Arial" w:hAnsi="Arial" w:cs="Arial"/>
                <w:i/>
                <w:iCs/>
                <w:sz w:val="20"/>
              </w:rPr>
              <w:t>który</w:t>
            </w:r>
            <w:proofErr w:type="gramEnd"/>
            <w:r w:rsidRPr="000A0407">
              <w:rPr>
                <w:rFonts w:ascii="Arial" w:hAnsi="Arial" w:cs="Arial"/>
                <w:i/>
                <w:iCs/>
                <w:sz w:val="20"/>
              </w:rPr>
              <w:t xml:space="preserve"> zawiera termin ważności obejmujący odpowiednią datę płatności. </w:t>
            </w:r>
          </w:p>
          <w:p w14:paraId="0ABDB709" w14:textId="77777777" w:rsidR="000A0407" w:rsidRPr="000A0407" w:rsidRDefault="000A0407" w:rsidP="000A0407">
            <w:pPr>
              <w:pStyle w:val="Akapitzlist"/>
              <w:spacing w:after="0"/>
              <w:ind w:left="318"/>
              <w:jc w:val="both"/>
              <w:rPr>
                <w:rFonts w:ascii="Arial" w:hAnsi="Arial" w:cs="Arial"/>
                <w:i/>
                <w:iCs/>
                <w:sz w:val="20"/>
              </w:rPr>
            </w:pPr>
          </w:p>
          <w:p w14:paraId="4AADCB45" w14:textId="0968095E" w:rsidR="00D06194" w:rsidRDefault="000A0407" w:rsidP="00D06194">
            <w:pPr>
              <w:jc w:val="both"/>
              <w:rPr>
                <w:i/>
                <w:iCs/>
                <w:sz w:val="20"/>
              </w:rPr>
            </w:pPr>
            <w:r>
              <w:rPr>
                <w:i/>
                <w:iCs/>
                <w:sz w:val="20"/>
              </w:rPr>
              <w:t xml:space="preserve">2. </w:t>
            </w:r>
            <w:r w:rsidR="00D06194" w:rsidRPr="00D06194">
              <w:rPr>
                <w:i/>
                <w:iCs/>
                <w:sz w:val="20"/>
              </w:rPr>
              <w:t>Cena umowna obejmuje wszystkie podatki i podobne opłaty nałożone poza Polską na wykonywanie usług i czynności w ramach niniejszej Umowy lub na dochody Kontrahenta. Oznacza to, że takie podatki i podobne opłaty ponosi Kontrahent.</w:t>
            </w:r>
          </w:p>
          <w:p w14:paraId="15B074F3" w14:textId="77777777" w:rsidR="000A0407" w:rsidRPr="00D06194" w:rsidRDefault="000A0407" w:rsidP="00D06194">
            <w:pPr>
              <w:jc w:val="both"/>
              <w:rPr>
                <w:i/>
                <w:iCs/>
                <w:sz w:val="20"/>
              </w:rPr>
            </w:pPr>
          </w:p>
          <w:p w14:paraId="085BF00F" w14:textId="5763F2D6" w:rsidR="00D06194" w:rsidRDefault="000A0407" w:rsidP="00D06194">
            <w:pPr>
              <w:jc w:val="both"/>
              <w:rPr>
                <w:i/>
                <w:iCs/>
                <w:sz w:val="20"/>
              </w:rPr>
            </w:pPr>
            <w:r>
              <w:rPr>
                <w:i/>
                <w:iCs/>
                <w:sz w:val="20"/>
              </w:rPr>
              <w:t xml:space="preserve">3. </w:t>
            </w:r>
            <w:r w:rsidR="00D06194" w:rsidRPr="00D06194">
              <w:rPr>
                <w:i/>
                <w:iCs/>
                <w:sz w:val="20"/>
              </w:rPr>
              <w:t xml:space="preserve">Z zastrzeżeniem poniższych ustępów, ORLEN S.A. </w:t>
            </w:r>
            <w:proofErr w:type="gramStart"/>
            <w:r w:rsidR="00D06194" w:rsidRPr="00D06194">
              <w:rPr>
                <w:i/>
                <w:iCs/>
                <w:sz w:val="20"/>
              </w:rPr>
              <w:t>będzie</w:t>
            </w:r>
            <w:proofErr w:type="gramEnd"/>
            <w:r w:rsidR="00D06194" w:rsidRPr="00D06194">
              <w:rPr>
                <w:i/>
                <w:iCs/>
                <w:sz w:val="20"/>
              </w:rPr>
              <w:t xml:space="preserve"> uprawniony do potrącenia z wszelkich płatności na rzecz Kontrahenta wszelkich polskich podatków, do których potrącenia i zapłaty na rzecz polskich organów podatkowych ORLEN S.A. </w:t>
            </w:r>
            <w:proofErr w:type="gramStart"/>
            <w:r w:rsidR="00D06194" w:rsidRPr="00D06194">
              <w:rPr>
                <w:i/>
                <w:iCs/>
                <w:sz w:val="20"/>
              </w:rPr>
              <w:t>jest</w:t>
            </w:r>
            <w:proofErr w:type="gramEnd"/>
            <w:r w:rsidR="00D06194" w:rsidRPr="00D06194">
              <w:rPr>
                <w:i/>
                <w:iCs/>
                <w:sz w:val="20"/>
              </w:rPr>
              <w:t xml:space="preserve"> zgodnie z prawem zobowiązany. ORLEN S.A. </w:t>
            </w:r>
            <w:proofErr w:type="gramStart"/>
            <w:r w:rsidR="00D06194" w:rsidRPr="00D06194">
              <w:rPr>
                <w:i/>
                <w:iCs/>
                <w:sz w:val="20"/>
              </w:rPr>
              <w:t>zastosuje</w:t>
            </w:r>
            <w:proofErr w:type="gramEnd"/>
            <w:r w:rsidR="00D06194" w:rsidRPr="00D06194">
              <w:rPr>
                <w:i/>
                <w:iCs/>
                <w:sz w:val="20"/>
              </w:rPr>
              <w:t xml:space="preserve"> stawkę podatku lub zwolnienie od podatku wskazane w UPO. </w:t>
            </w:r>
          </w:p>
          <w:p w14:paraId="69CD73E9" w14:textId="77777777" w:rsidR="00412F6C" w:rsidRPr="00D06194" w:rsidRDefault="00412F6C" w:rsidP="00D06194">
            <w:pPr>
              <w:jc w:val="both"/>
              <w:rPr>
                <w:i/>
                <w:iCs/>
                <w:sz w:val="20"/>
              </w:rPr>
            </w:pPr>
          </w:p>
          <w:p w14:paraId="4A1528B2" w14:textId="5A874FE9" w:rsidR="00D06194" w:rsidRDefault="000A0407" w:rsidP="00D06194">
            <w:pPr>
              <w:jc w:val="both"/>
              <w:rPr>
                <w:i/>
                <w:iCs/>
                <w:sz w:val="20"/>
              </w:rPr>
            </w:pPr>
            <w:r>
              <w:rPr>
                <w:i/>
                <w:iCs/>
                <w:sz w:val="20"/>
              </w:rPr>
              <w:t xml:space="preserve">4. </w:t>
            </w:r>
            <w:r w:rsidR="00D06194" w:rsidRPr="00D06194">
              <w:rPr>
                <w:i/>
                <w:iCs/>
                <w:sz w:val="20"/>
              </w:rPr>
              <w:t xml:space="preserve">Brak dostarczenia ORLEN S.A. </w:t>
            </w:r>
            <w:proofErr w:type="gramStart"/>
            <w:r w:rsidR="00D06194" w:rsidRPr="00D06194">
              <w:rPr>
                <w:i/>
                <w:iCs/>
                <w:sz w:val="20"/>
              </w:rPr>
              <w:t>przez</w:t>
            </w:r>
            <w:proofErr w:type="gramEnd"/>
            <w:r w:rsidR="00D06194" w:rsidRPr="00D06194">
              <w:rPr>
                <w:i/>
                <w:iCs/>
                <w:sz w:val="20"/>
              </w:rPr>
              <w:t xml:space="preserve"> Kontrahenta jego aktualnego certyfikatu rezydencji podatkowej przed upływem terminu płatności uprawnia do potrącenia z tej płatności </w:t>
            </w:r>
            <w:r w:rsidR="00D06194" w:rsidRPr="00D06194">
              <w:rPr>
                <w:i/>
                <w:iCs/>
                <w:sz w:val="20"/>
              </w:rPr>
              <w:lastRenderedPageBreak/>
              <w:t>każdego polskiego podatku wyłącznie według polskiej wewnętrznej stawki podatkowej (bez stosowania stawki podatkowej lub zwolnienia wskazanych w UPO) i do jej zapłaty do właściwego polskiego organu podatkowego.</w:t>
            </w:r>
          </w:p>
          <w:p w14:paraId="249ECDFB" w14:textId="77777777" w:rsidR="00412F6C" w:rsidRPr="00D06194" w:rsidRDefault="00412F6C" w:rsidP="00D06194">
            <w:pPr>
              <w:jc w:val="both"/>
              <w:rPr>
                <w:i/>
                <w:iCs/>
                <w:sz w:val="20"/>
              </w:rPr>
            </w:pPr>
          </w:p>
          <w:p w14:paraId="28C705D0" w14:textId="017676E9" w:rsidR="00D06194" w:rsidRDefault="000A0407" w:rsidP="00D06194">
            <w:pPr>
              <w:jc w:val="both"/>
              <w:rPr>
                <w:i/>
                <w:iCs/>
                <w:sz w:val="20"/>
              </w:rPr>
            </w:pPr>
            <w:r>
              <w:rPr>
                <w:i/>
                <w:iCs/>
                <w:sz w:val="20"/>
              </w:rPr>
              <w:t xml:space="preserve">5. </w:t>
            </w:r>
            <w:r w:rsidR="00D06194" w:rsidRPr="00D06194">
              <w:rPr>
                <w:i/>
                <w:iCs/>
                <w:sz w:val="20"/>
              </w:rPr>
              <w:t xml:space="preserve">Kontrahent niezwłocznie poinformuje ORLEN S.A. </w:t>
            </w:r>
            <w:proofErr w:type="gramStart"/>
            <w:r w:rsidR="00D06194" w:rsidRPr="00D06194">
              <w:rPr>
                <w:i/>
                <w:iCs/>
                <w:sz w:val="20"/>
              </w:rPr>
              <w:t>o</w:t>
            </w:r>
            <w:proofErr w:type="gramEnd"/>
            <w:r w:rsidR="00D06194" w:rsidRPr="00D06194">
              <w:rPr>
                <w:i/>
                <w:iCs/>
                <w:sz w:val="20"/>
              </w:rPr>
              <w:t xml:space="preserve"> każdej zmianie danych zawartych w certyfikacie (certyfikatach) rezydencji podatkowej już posiadanym przez ORLEN S.A. (</w:t>
            </w:r>
            <w:proofErr w:type="gramStart"/>
            <w:r w:rsidR="00D06194" w:rsidRPr="00D06194">
              <w:rPr>
                <w:i/>
                <w:iCs/>
                <w:sz w:val="20"/>
              </w:rPr>
              <w:t>tj</w:t>
            </w:r>
            <w:proofErr w:type="gramEnd"/>
            <w:r w:rsidR="00D06194" w:rsidRPr="00D06194">
              <w:rPr>
                <w:i/>
                <w:iCs/>
                <w:sz w:val="20"/>
              </w:rPr>
              <w:t xml:space="preserve">. nazwy Kontrahenta lub kraju jego rezydencji podatkowej). W przypadku takiej zmiany Kontrahent przed upływem następnej daty płatności dostarczy ORLEN S.A. </w:t>
            </w:r>
            <w:proofErr w:type="gramStart"/>
            <w:r w:rsidR="00D06194" w:rsidRPr="00D06194">
              <w:rPr>
                <w:i/>
                <w:iCs/>
                <w:sz w:val="20"/>
              </w:rPr>
              <w:t>aktualny</w:t>
            </w:r>
            <w:proofErr w:type="gramEnd"/>
            <w:r w:rsidR="00D06194" w:rsidRPr="00D06194">
              <w:rPr>
                <w:i/>
                <w:iCs/>
                <w:sz w:val="20"/>
              </w:rPr>
              <w:t xml:space="preserve"> certyfikat rezydencji podatkowej zawierający zmienione dane. Postanowienia ustępu 4 stosuje się odpowiednio.</w:t>
            </w:r>
          </w:p>
          <w:p w14:paraId="694BDC6A" w14:textId="77777777" w:rsidR="00412F6C" w:rsidRPr="00D06194" w:rsidRDefault="00412F6C" w:rsidP="00D06194">
            <w:pPr>
              <w:jc w:val="both"/>
              <w:rPr>
                <w:i/>
                <w:iCs/>
                <w:sz w:val="20"/>
              </w:rPr>
            </w:pPr>
          </w:p>
          <w:p w14:paraId="7636CB89" w14:textId="12A52940" w:rsidR="00D06194" w:rsidRDefault="000A0407" w:rsidP="00D06194">
            <w:pPr>
              <w:jc w:val="both"/>
              <w:rPr>
                <w:i/>
                <w:iCs/>
                <w:sz w:val="20"/>
              </w:rPr>
            </w:pPr>
            <w:r>
              <w:rPr>
                <w:i/>
                <w:iCs/>
                <w:sz w:val="20"/>
              </w:rPr>
              <w:t xml:space="preserve">6. </w:t>
            </w:r>
            <w:r w:rsidR="00D06194" w:rsidRPr="00D06194">
              <w:rPr>
                <w:i/>
                <w:iCs/>
                <w:sz w:val="20"/>
              </w:rPr>
              <w:t xml:space="preserve">Kontrahent będzie współpracować z ORLEN S.A. </w:t>
            </w:r>
            <w:proofErr w:type="gramStart"/>
            <w:r w:rsidR="00D06194" w:rsidRPr="00D06194">
              <w:rPr>
                <w:i/>
                <w:iCs/>
                <w:sz w:val="20"/>
              </w:rPr>
              <w:t>w</w:t>
            </w:r>
            <w:proofErr w:type="gramEnd"/>
            <w:r w:rsidR="00D06194" w:rsidRPr="00D06194">
              <w:rPr>
                <w:i/>
                <w:iCs/>
                <w:sz w:val="20"/>
              </w:rPr>
              <w:t xml:space="preserve"> celu spełnienia wymagań polskiego prawa podatkowego, od których zależy prawo do stosowania obniżonych stawek podatkowych lub zwolnienia podatkowego z UPO.</w:t>
            </w:r>
          </w:p>
          <w:p w14:paraId="0AD5AB5A" w14:textId="77777777" w:rsidR="00412F6C" w:rsidRPr="00D06194" w:rsidRDefault="00412F6C" w:rsidP="00D06194">
            <w:pPr>
              <w:jc w:val="both"/>
              <w:rPr>
                <w:i/>
                <w:iCs/>
                <w:sz w:val="20"/>
              </w:rPr>
            </w:pPr>
          </w:p>
          <w:p w14:paraId="2F2B31D8" w14:textId="1076C29C" w:rsidR="00D06194" w:rsidRDefault="000A0407" w:rsidP="00D06194">
            <w:pPr>
              <w:jc w:val="both"/>
              <w:rPr>
                <w:i/>
                <w:iCs/>
                <w:sz w:val="20"/>
              </w:rPr>
            </w:pPr>
            <w:r>
              <w:rPr>
                <w:i/>
                <w:iCs/>
                <w:sz w:val="20"/>
              </w:rPr>
              <w:t xml:space="preserve">7. </w:t>
            </w:r>
            <w:r w:rsidR="00D06194" w:rsidRPr="00D06194">
              <w:rPr>
                <w:i/>
                <w:iCs/>
                <w:sz w:val="20"/>
              </w:rPr>
              <w:t xml:space="preserve">ORLEN S.A. </w:t>
            </w:r>
            <w:proofErr w:type="gramStart"/>
            <w:r w:rsidR="00D06194" w:rsidRPr="00D06194">
              <w:rPr>
                <w:i/>
                <w:iCs/>
                <w:sz w:val="20"/>
              </w:rPr>
              <w:t>corocznie</w:t>
            </w:r>
            <w:proofErr w:type="gramEnd"/>
            <w:r w:rsidR="00D06194" w:rsidRPr="00D06194">
              <w:rPr>
                <w:i/>
                <w:iCs/>
                <w:sz w:val="20"/>
              </w:rPr>
              <w:t xml:space="preserve"> przekaże Kontrahentowi oficjalne potwierdzenie zapłaty polskiego podatku zapłaconego w imieniu Kontrahenta. </w:t>
            </w:r>
          </w:p>
          <w:p w14:paraId="2D6B54A4" w14:textId="77777777" w:rsidR="00412F6C" w:rsidRPr="00D06194" w:rsidRDefault="00412F6C" w:rsidP="00D06194">
            <w:pPr>
              <w:jc w:val="both"/>
              <w:rPr>
                <w:i/>
                <w:iCs/>
                <w:sz w:val="20"/>
              </w:rPr>
            </w:pPr>
          </w:p>
          <w:p w14:paraId="08E9372D" w14:textId="626CD66B" w:rsidR="00D06194" w:rsidRPr="00D06194" w:rsidRDefault="000A0407" w:rsidP="00092ACC">
            <w:pPr>
              <w:jc w:val="both"/>
              <w:rPr>
                <w:i/>
                <w:iCs/>
                <w:sz w:val="20"/>
              </w:rPr>
            </w:pPr>
            <w:r>
              <w:rPr>
                <w:i/>
                <w:iCs/>
                <w:sz w:val="20"/>
              </w:rPr>
              <w:t xml:space="preserve">8. </w:t>
            </w:r>
            <w:r w:rsidR="00D06194" w:rsidRPr="00D06194">
              <w:rPr>
                <w:i/>
                <w:iCs/>
                <w:sz w:val="20"/>
              </w:rPr>
              <w:t>Wszelkie podatki dochodowe od osób fizycznych związane z pracownikami Kontrahenta ponosi Kontrahent.</w:t>
            </w:r>
          </w:p>
        </w:tc>
        <w:tc>
          <w:tcPr>
            <w:tcW w:w="288" w:type="dxa"/>
          </w:tcPr>
          <w:p w14:paraId="6310E127" w14:textId="77777777" w:rsidR="00D06194" w:rsidRPr="00D06194" w:rsidRDefault="00D06194" w:rsidP="00D06194">
            <w:pPr>
              <w:jc w:val="both"/>
              <w:rPr>
                <w:i/>
                <w:iCs/>
                <w:sz w:val="20"/>
              </w:rPr>
            </w:pPr>
          </w:p>
        </w:tc>
        <w:tc>
          <w:tcPr>
            <w:tcW w:w="4247" w:type="dxa"/>
          </w:tcPr>
          <w:p w14:paraId="320254D8" w14:textId="77777777" w:rsidR="00D06194" w:rsidRPr="001618FA" w:rsidRDefault="00D06194" w:rsidP="00212CDA">
            <w:pPr>
              <w:jc w:val="both"/>
              <w:rPr>
                <w:i/>
                <w:iCs/>
                <w:sz w:val="20"/>
                <w:lang w:val="en-GB"/>
              </w:rPr>
            </w:pPr>
          </w:p>
        </w:tc>
      </w:tr>
    </w:tbl>
    <w:p w14:paraId="55AE76E6" w14:textId="77777777" w:rsidR="00A91DFB" w:rsidRDefault="00A91DFB" w:rsidP="00A91DFB">
      <w:pPr>
        <w:jc w:val="both"/>
        <w:rPr>
          <w:b/>
          <w:sz w:val="28"/>
          <w:szCs w:val="28"/>
          <w:lang w:val="en-GB"/>
        </w:rPr>
      </w:pPr>
    </w:p>
    <w:p w14:paraId="02D3544E" w14:textId="77777777" w:rsidR="001E189B" w:rsidRPr="001618FA" w:rsidRDefault="001E189B">
      <w:pPr>
        <w:rPr>
          <w:color w:val="C00000"/>
          <w:sz w:val="32"/>
          <w:szCs w:val="32"/>
          <w:lang w:val="en-GB"/>
        </w:rPr>
      </w:pPr>
      <w:r w:rsidRPr="001618FA">
        <w:rPr>
          <w:color w:val="C00000"/>
          <w:sz w:val="32"/>
          <w:szCs w:val="32"/>
          <w:lang w:val="en-GB"/>
        </w:rPr>
        <w:br w:type="page"/>
      </w:r>
    </w:p>
    <w:p w14:paraId="2244FB02" w14:textId="37ACFF85" w:rsidR="00A91DFB" w:rsidRPr="00EF059F" w:rsidRDefault="00A91DFB" w:rsidP="00A76DFD">
      <w:pPr>
        <w:pStyle w:val="Nagwek1"/>
        <w:numPr>
          <w:ilvl w:val="0"/>
          <w:numId w:val="31"/>
        </w:numPr>
        <w:ind w:left="0" w:hanging="567"/>
        <w:jc w:val="both"/>
        <w:rPr>
          <w:color w:val="C00000"/>
          <w:sz w:val="32"/>
          <w:szCs w:val="32"/>
        </w:rPr>
      </w:pPr>
      <w:bookmarkStart w:id="5" w:name="_Toc218080506"/>
      <w:r w:rsidRPr="00EF059F">
        <w:rPr>
          <w:color w:val="C00000"/>
          <w:sz w:val="32"/>
          <w:szCs w:val="32"/>
        </w:rPr>
        <w:lastRenderedPageBreak/>
        <w:t>Klauzula rzeczywistego właściciela należności mająca zastosowanie do tzw. płatności biernych, tj. płatności na rzecz kontrahentów zagranicznych z tytułu odsetek lub należności licencyjnych</w:t>
      </w:r>
      <w:bookmarkEnd w:id="5"/>
    </w:p>
    <w:p w14:paraId="4B5E34AC" w14:textId="77777777" w:rsidR="00A91DFB" w:rsidRPr="00CE7EE3" w:rsidRDefault="00A91DFB" w:rsidP="00A91DFB">
      <w:pPr>
        <w:pStyle w:val="Akapitzlist"/>
        <w:spacing w:after="0" w:line="240" w:lineRule="auto"/>
        <w:ind w:left="502"/>
        <w:jc w:val="both"/>
        <w:rPr>
          <w:b/>
          <w:sz w:val="28"/>
          <w:szCs w:val="28"/>
        </w:rPr>
      </w:pPr>
      <w:r w:rsidRPr="00CE7EE3">
        <w:rPr>
          <w:b/>
          <w:sz w:val="28"/>
          <w:szCs w:val="28"/>
        </w:rPr>
        <w:t xml:space="preserve">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88"/>
        <w:gridCol w:w="4247"/>
      </w:tblGrid>
      <w:tr w:rsidR="00D06194" w:rsidRPr="001618FA" w14:paraId="67699D7F" w14:textId="77777777" w:rsidTr="0077697D">
        <w:tc>
          <w:tcPr>
            <w:tcW w:w="4390" w:type="dxa"/>
          </w:tcPr>
          <w:p w14:paraId="7817861E" w14:textId="77777777" w:rsidR="00D06194" w:rsidRPr="00D06194" w:rsidRDefault="00D06194" w:rsidP="00092ACC">
            <w:pPr>
              <w:jc w:val="both"/>
              <w:rPr>
                <w:i/>
                <w:iCs/>
                <w:sz w:val="20"/>
              </w:rPr>
            </w:pPr>
            <w:r w:rsidRPr="00D06194">
              <w:rPr>
                <w:i/>
                <w:iCs/>
                <w:sz w:val="20"/>
              </w:rPr>
              <w:t xml:space="preserve"> [nazwa kontrahenta] oświadcza, że:</w:t>
            </w:r>
          </w:p>
          <w:p w14:paraId="398132B9" w14:textId="43BAEDE0" w:rsidR="00D06194" w:rsidRPr="00D06194" w:rsidRDefault="00D06194" w:rsidP="00D06194">
            <w:pPr>
              <w:jc w:val="both"/>
              <w:rPr>
                <w:i/>
                <w:iCs/>
                <w:sz w:val="20"/>
              </w:rPr>
            </w:pPr>
            <w:r>
              <w:rPr>
                <w:i/>
                <w:iCs/>
                <w:sz w:val="20"/>
              </w:rPr>
              <w:t xml:space="preserve">1. </w:t>
            </w:r>
            <w:r w:rsidRPr="00D06194">
              <w:rPr>
                <w:i/>
                <w:iCs/>
                <w:sz w:val="20"/>
              </w:rPr>
              <w:t xml:space="preserve">nie korzysta ze zwolnienia </w:t>
            </w:r>
            <w:proofErr w:type="gramStart"/>
            <w:r w:rsidRPr="00D06194">
              <w:rPr>
                <w:i/>
                <w:iCs/>
                <w:sz w:val="20"/>
              </w:rPr>
              <w:t>z  opodatkowania</w:t>
            </w:r>
            <w:proofErr w:type="gramEnd"/>
            <w:r w:rsidRPr="00D06194">
              <w:rPr>
                <w:i/>
                <w:iCs/>
                <w:sz w:val="20"/>
              </w:rPr>
              <w:t xml:space="preserve"> podatkiem dochodowym od całości swoich dochodów, bez względu na źródło ich osiągania;</w:t>
            </w:r>
          </w:p>
          <w:p w14:paraId="2C83A692" w14:textId="4CD51B43" w:rsidR="00D06194" w:rsidRPr="00D06194" w:rsidRDefault="00D06194" w:rsidP="00D06194">
            <w:pPr>
              <w:jc w:val="both"/>
              <w:rPr>
                <w:i/>
                <w:iCs/>
                <w:sz w:val="20"/>
              </w:rPr>
            </w:pPr>
            <w:r>
              <w:rPr>
                <w:i/>
                <w:iCs/>
                <w:sz w:val="20"/>
              </w:rPr>
              <w:t xml:space="preserve">2. </w:t>
            </w:r>
            <w:r w:rsidRPr="00D06194">
              <w:rPr>
                <w:i/>
                <w:iCs/>
                <w:sz w:val="20"/>
              </w:rPr>
              <w:t xml:space="preserve">jest rzeczywistym właścicielem wszelkich należności wypłacanych </w:t>
            </w:r>
            <w:proofErr w:type="gramStart"/>
            <w:r w:rsidRPr="00D06194">
              <w:rPr>
                <w:i/>
                <w:iCs/>
                <w:sz w:val="20"/>
              </w:rPr>
              <w:t>przez  ORLEN</w:t>
            </w:r>
            <w:proofErr w:type="gramEnd"/>
            <w:r w:rsidRPr="00D06194">
              <w:rPr>
                <w:i/>
                <w:iCs/>
                <w:sz w:val="20"/>
              </w:rPr>
              <w:t xml:space="preserve"> S.A. </w:t>
            </w:r>
            <w:proofErr w:type="gramStart"/>
            <w:r w:rsidRPr="00D06194">
              <w:rPr>
                <w:i/>
                <w:iCs/>
                <w:sz w:val="20"/>
              </w:rPr>
              <w:t>na</w:t>
            </w:r>
            <w:proofErr w:type="gramEnd"/>
            <w:r w:rsidRPr="00D06194">
              <w:rPr>
                <w:i/>
                <w:iCs/>
                <w:sz w:val="20"/>
              </w:rPr>
              <w:t xml:space="preserve"> podstawie umowy, tj.</w:t>
            </w:r>
          </w:p>
          <w:p w14:paraId="5199EDD4" w14:textId="77777777" w:rsidR="00D06194" w:rsidRPr="00D06194" w:rsidRDefault="00D06194" w:rsidP="00D06194">
            <w:pPr>
              <w:pStyle w:val="Akapitzlist"/>
              <w:numPr>
                <w:ilvl w:val="0"/>
                <w:numId w:val="27"/>
              </w:numPr>
              <w:ind w:left="459"/>
              <w:jc w:val="both"/>
              <w:rPr>
                <w:rFonts w:ascii="Arial" w:hAnsi="Arial" w:cs="Arial"/>
                <w:i/>
                <w:iCs/>
                <w:sz w:val="20"/>
              </w:rPr>
            </w:pPr>
            <w:proofErr w:type="gramStart"/>
            <w:r w:rsidRPr="00D06194">
              <w:rPr>
                <w:rFonts w:ascii="Arial" w:hAnsi="Arial" w:cs="Arial"/>
                <w:i/>
                <w:iCs/>
                <w:sz w:val="20"/>
              </w:rPr>
              <w:t>otrzymuje</w:t>
            </w:r>
            <w:proofErr w:type="gramEnd"/>
            <w:r w:rsidRPr="00D06194">
              <w:rPr>
                <w:rFonts w:ascii="Arial" w:hAnsi="Arial" w:cs="Arial"/>
                <w:i/>
                <w:iCs/>
                <w:sz w:val="20"/>
              </w:rPr>
              <w:t xml:space="preserve"> należność dla własnej korzyści, w tym decyduje samodzielnie o jej przeznaczeniu i ponosi ryzyko ekonomiczne związane z utratą tej należności lub jej części, </w:t>
            </w:r>
          </w:p>
          <w:p w14:paraId="1945C019" w14:textId="77777777" w:rsidR="00D06194" w:rsidRPr="00D06194" w:rsidRDefault="00D06194" w:rsidP="00D06194">
            <w:pPr>
              <w:pStyle w:val="Akapitzlist"/>
              <w:numPr>
                <w:ilvl w:val="0"/>
                <w:numId w:val="27"/>
              </w:numPr>
              <w:ind w:left="459"/>
              <w:jc w:val="both"/>
              <w:rPr>
                <w:rFonts w:ascii="Arial" w:hAnsi="Arial" w:cs="Arial"/>
                <w:i/>
                <w:iCs/>
                <w:sz w:val="20"/>
              </w:rPr>
            </w:pPr>
            <w:proofErr w:type="gramStart"/>
            <w:r w:rsidRPr="00D06194">
              <w:rPr>
                <w:rFonts w:ascii="Arial" w:hAnsi="Arial" w:cs="Arial"/>
                <w:i/>
                <w:iCs/>
                <w:sz w:val="20"/>
              </w:rPr>
              <w:t>nie</w:t>
            </w:r>
            <w:proofErr w:type="gramEnd"/>
            <w:r w:rsidRPr="00D06194">
              <w:rPr>
                <w:rFonts w:ascii="Arial" w:hAnsi="Arial" w:cs="Arial"/>
                <w:i/>
                <w:iCs/>
                <w:sz w:val="20"/>
              </w:rPr>
              <w:t xml:space="preserve"> jest pośrednikiem, przedstawicielem, powiernikiem lub innym podmiotem zobowiązanym do przekazania całości lub części należności innemu podmiotowi, </w:t>
            </w:r>
          </w:p>
          <w:p w14:paraId="23E75002" w14:textId="77777777" w:rsidR="00D06194" w:rsidRPr="00D06194" w:rsidRDefault="00D06194" w:rsidP="00D06194">
            <w:pPr>
              <w:pStyle w:val="Akapitzlist"/>
              <w:numPr>
                <w:ilvl w:val="0"/>
                <w:numId w:val="27"/>
              </w:numPr>
              <w:ind w:left="459"/>
              <w:jc w:val="both"/>
              <w:rPr>
                <w:rFonts w:ascii="Arial" w:hAnsi="Arial" w:cs="Arial"/>
                <w:i/>
                <w:iCs/>
                <w:sz w:val="20"/>
              </w:rPr>
            </w:pPr>
            <w:proofErr w:type="gramStart"/>
            <w:r w:rsidRPr="00D06194">
              <w:rPr>
                <w:rFonts w:ascii="Arial" w:hAnsi="Arial" w:cs="Arial"/>
                <w:i/>
                <w:iCs/>
                <w:sz w:val="20"/>
              </w:rPr>
              <w:t>prowadzi</w:t>
            </w:r>
            <w:proofErr w:type="gramEnd"/>
            <w:r w:rsidRPr="00D06194">
              <w:rPr>
                <w:rFonts w:ascii="Arial" w:hAnsi="Arial" w:cs="Arial"/>
                <w:i/>
                <w:iCs/>
                <w:sz w:val="20"/>
              </w:rPr>
              <w:t xml:space="preserve"> rzeczywistą działalność gospodarczą w kraju swojej siedziby i otrzymywane należności są uzyskiwane w związku z tą działalnością gospodarczą.</w:t>
            </w:r>
          </w:p>
          <w:p w14:paraId="7BF516CB" w14:textId="1DBF27A7" w:rsidR="00D06194" w:rsidRPr="005D517F" w:rsidRDefault="005D517F" w:rsidP="005D517F">
            <w:pPr>
              <w:ind w:left="99"/>
              <w:jc w:val="both"/>
              <w:rPr>
                <w:rFonts w:cs="Arial"/>
                <w:i/>
                <w:iCs/>
                <w:sz w:val="20"/>
              </w:rPr>
            </w:pPr>
            <w:r>
              <w:rPr>
                <w:rFonts w:cs="Arial"/>
                <w:i/>
                <w:iCs/>
                <w:sz w:val="20"/>
              </w:rPr>
              <w:t>W</w:t>
            </w:r>
            <w:r w:rsidR="00D06194" w:rsidRPr="005D517F">
              <w:rPr>
                <w:rFonts w:cs="Arial"/>
                <w:i/>
                <w:iCs/>
                <w:sz w:val="20"/>
              </w:rPr>
              <w:t xml:space="preserve"> przypadku jakiejkolwiek zmiany okoliczności faktycznych związanych z niniejszym oświadczeniem [nazwa kontrahenta] niezwłocznie zawiadomi ORLEN S.A. </w:t>
            </w:r>
            <w:proofErr w:type="gramStart"/>
            <w:r w:rsidR="00D06194" w:rsidRPr="005D517F">
              <w:rPr>
                <w:rFonts w:cs="Arial"/>
                <w:i/>
                <w:iCs/>
                <w:sz w:val="20"/>
              </w:rPr>
              <w:t>o</w:t>
            </w:r>
            <w:proofErr w:type="gramEnd"/>
            <w:r w:rsidR="00D06194" w:rsidRPr="005D517F">
              <w:rPr>
                <w:rFonts w:cs="Arial"/>
                <w:i/>
                <w:iCs/>
                <w:sz w:val="20"/>
              </w:rPr>
              <w:t xml:space="preserve"> tych zmianach wydając stosowne oświadczenie.</w:t>
            </w:r>
          </w:p>
          <w:p w14:paraId="04786130" w14:textId="3A4C8B10" w:rsidR="00D06194" w:rsidRPr="00D06194" w:rsidRDefault="00EF059F" w:rsidP="00092ACC">
            <w:pPr>
              <w:jc w:val="both"/>
              <w:rPr>
                <w:i/>
                <w:iCs/>
                <w:sz w:val="20"/>
              </w:rPr>
            </w:pPr>
            <w:r>
              <w:rPr>
                <w:bCs/>
                <w:noProof/>
                <w:sz w:val="20"/>
                <w:u w:val="single"/>
              </w:rPr>
              <mc:AlternateContent>
                <mc:Choice Requires="wps">
                  <w:drawing>
                    <wp:anchor distT="0" distB="0" distL="114300" distR="114300" simplePos="0" relativeHeight="251663360" behindDoc="0" locked="0" layoutInCell="1" allowOverlap="1" wp14:anchorId="26280129" wp14:editId="4335BA00">
                      <wp:simplePos x="0" y="0"/>
                      <wp:positionH relativeFrom="column">
                        <wp:posOffset>-190500</wp:posOffset>
                      </wp:positionH>
                      <wp:positionV relativeFrom="paragraph">
                        <wp:posOffset>84455</wp:posOffset>
                      </wp:positionV>
                      <wp:extent cx="6012180" cy="708660"/>
                      <wp:effectExtent l="0" t="0" r="26670" b="15240"/>
                      <wp:wrapNone/>
                      <wp:docPr id="1781306110" name="Prostokąt 1"/>
                      <wp:cNvGraphicFramePr/>
                      <a:graphic xmlns:a="http://schemas.openxmlformats.org/drawingml/2006/main">
                        <a:graphicData uri="http://schemas.microsoft.com/office/word/2010/wordprocessingShape">
                          <wps:wsp>
                            <wps:cNvSpPr/>
                            <wps:spPr>
                              <a:xfrm>
                                <a:off x="0" y="0"/>
                                <a:ext cx="6012180" cy="708660"/>
                              </a:xfrm>
                              <a:prstGeom prst="rect">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1D424AE" id="Prostokąt 1" o:spid="_x0000_s1026" style="position:absolute;margin-left:-15pt;margin-top:6.65pt;width:473.4pt;height:55.8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" filled="f" strokecolor="#c0504d [3205]" strokeweight="2pt"/>
                  </w:pict>
                </mc:Fallback>
              </mc:AlternateContent>
            </w:r>
          </w:p>
        </w:tc>
        <w:tc>
          <w:tcPr>
            <w:tcW w:w="288" w:type="dxa"/>
          </w:tcPr>
          <w:p w14:paraId="05F1C9A5" w14:textId="77777777" w:rsidR="00D06194" w:rsidRPr="00D06194" w:rsidRDefault="00D06194" w:rsidP="00092ACC">
            <w:pPr>
              <w:jc w:val="both"/>
              <w:rPr>
                <w:i/>
                <w:iCs/>
                <w:sz w:val="20"/>
              </w:rPr>
            </w:pPr>
          </w:p>
        </w:tc>
        <w:tc>
          <w:tcPr>
            <w:tcW w:w="4247" w:type="dxa"/>
          </w:tcPr>
          <w:p w14:paraId="47CB903F" w14:textId="2C87B3B4" w:rsidR="00D06194" w:rsidRPr="001618FA" w:rsidRDefault="00D06194" w:rsidP="005D517F">
            <w:pPr>
              <w:ind w:left="95"/>
              <w:jc w:val="both"/>
              <w:rPr>
                <w:i/>
                <w:iCs/>
                <w:sz w:val="20"/>
                <w:lang w:val="en-GB"/>
              </w:rPr>
            </w:pPr>
          </w:p>
        </w:tc>
      </w:tr>
    </w:tbl>
    <w:p w14:paraId="5A5E4098" w14:textId="3180EE8E" w:rsidR="005D517F" w:rsidRPr="005D517F" w:rsidRDefault="005D517F" w:rsidP="00A91DFB">
      <w:pPr>
        <w:jc w:val="both"/>
        <w:rPr>
          <w:bCs/>
          <w:sz w:val="20"/>
          <w:u w:val="single"/>
        </w:rPr>
      </w:pPr>
      <w:r w:rsidRPr="005D517F">
        <w:rPr>
          <w:bCs/>
          <w:sz w:val="20"/>
          <w:u w:val="single"/>
        </w:rPr>
        <w:t>Uwaga!</w:t>
      </w:r>
    </w:p>
    <w:p w14:paraId="01EDA8DF" w14:textId="4947964F" w:rsidR="00A91DFB" w:rsidRDefault="00A91DFB" w:rsidP="00A91DFB">
      <w:pPr>
        <w:jc w:val="both"/>
        <w:rPr>
          <w:bCs/>
          <w:sz w:val="20"/>
        </w:rPr>
      </w:pPr>
      <w:r w:rsidRPr="005D517F">
        <w:rPr>
          <w:bCs/>
          <w:sz w:val="20"/>
        </w:rPr>
        <w:t>Zmiana oświadczenia skutkująca utratą przez kontrahenta statusu rzeczywistego właściciela należności powinna być w Umowie powiązana ze skutkami nie dostarczenia przez niego certyfikatu rezydencji, czyli z prawem do potrącenia WHT.</w:t>
      </w:r>
    </w:p>
    <w:p w14:paraId="05B7518D" w14:textId="77777777" w:rsidR="005D517F" w:rsidRPr="005D517F" w:rsidRDefault="005D517F" w:rsidP="00A91DFB">
      <w:pPr>
        <w:jc w:val="both"/>
        <w:rPr>
          <w:ins w:id="6" w:author="Lipka Alina (PKN)" w:date="2023-08-31T09:38:00Z"/>
          <w:bCs/>
          <w:sz w:val="20"/>
        </w:rPr>
      </w:pPr>
    </w:p>
    <w:p w14:paraId="419CCE8E" w14:textId="77777777" w:rsidR="001E189B" w:rsidRDefault="001E189B">
      <w:pPr>
        <w:rPr>
          <w:color w:val="C00000"/>
          <w:sz w:val="32"/>
          <w:szCs w:val="32"/>
        </w:rPr>
      </w:pPr>
      <w:r>
        <w:rPr>
          <w:color w:val="C00000"/>
          <w:sz w:val="32"/>
          <w:szCs w:val="32"/>
        </w:rPr>
        <w:br w:type="page"/>
      </w:r>
    </w:p>
    <w:p w14:paraId="157428BD" w14:textId="666B68B5" w:rsidR="00A91DFB" w:rsidRDefault="00A91DFB" w:rsidP="00A76DFD">
      <w:pPr>
        <w:pStyle w:val="Nagwek1"/>
        <w:numPr>
          <w:ilvl w:val="0"/>
          <w:numId w:val="31"/>
        </w:numPr>
        <w:ind w:left="0" w:hanging="567"/>
        <w:jc w:val="both"/>
        <w:rPr>
          <w:color w:val="C00000"/>
          <w:sz w:val="32"/>
          <w:szCs w:val="32"/>
        </w:rPr>
      </w:pPr>
      <w:bookmarkStart w:id="7" w:name="_Toc218080507"/>
      <w:r w:rsidRPr="00EF059F">
        <w:rPr>
          <w:color w:val="C00000"/>
          <w:sz w:val="32"/>
          <w:szCs w:val="32"/>
        </w:rPr>
        <w:lastRenderedPageBreak/>
        <w:t xml:space="preserve">Klauzula </w:t>
      </w:r>
      <w:proofErr w:type="spellStart"/>
      <w:r w:rsidRPr="00EF059F">
        <w:rPr>
          <w:color w:val="C00000"/>
          <w:sz w:val="32"/>
          <w:szCs w:val="32"/>
        </w:rPr>
        <w:t>look-through</w:t>
      </w:r>
      <w:proofErr w:type="spellEnd"/>
      <w:r w:rsidRPr="00EF059F">
        <w:rPr>
          <w:color w:val="C00000"/>
          <w:sz w:val="32"/>
          <w:szCs w:val="32"/>
        </w:rPr>
        <w:t xml:space="preserve"> </w:t>
      </w:r>
      <w:proofErr w:type="spellStart"/>
      <w:r w:rsidRPr="00EF059F">
        <w:rPr>
          <w:color w:val="C00000"/>
          <w:sz w:val="32"/>
          <w:szCs w:val="32"/>
        </w:rPr>
        <w:t>approach</w:t>
      </w:r>
      <w:proofErr w:type="spellEnd"/>
      <w:r w:rsidRPr="00EF059F">
        <w:rPr>
          <w:color w:val="C00000"/>
          <w:sz w:val="32"/>
          <w:szCs w:val="32"/>
        </w:rPr>
        <w:t xml:space="preserve"> (LTA), mająca zastosowanie do tzw. płatności biernych, tj. płatności na rzecz kontrahentów zagranicznych z tytułu odsetek lub należności licencyjnych, w sytuacji, w której kontrahent zagraniczny odmawia złożenia oświadczenia rzeczywistego właściciela należności</w:t>
      </w:r>
      <w:bookmarkEnd w:id="7"/>
    </w:p>
    <w:p w14:paraId="1AA0A746" w14:textId="77777777" w:rsidR="00EF059F" w:rsidRPr="00EF059F" w:rsidRDefault="00EF059F" w:rsidP="00EF059F"/>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88"/>
        <w:gridCol w:w="4247"/>
      </w:tblGrid>
      <w:tr w:rsidR="005D517F" w:rsidRPr="005D517F" w14:paraId="3280BE67" w14:textId="77777777" w:rsidTr="0077697D">
        <w:tc>
          <w:tcPr>
            <w:tcW w:w="4390" w:type="dxa"/>
          </w:tcPr>
          <w:p w14:paraId="244B9735" w14:textId="176FEC1B" w:rsidR="005D517F" w:rsidRDefault="00412F6C" w:rsidP="00092ACC">
            <w:pPr>
              <w:jc w:val="both"/>
              <w:rPr>
                <w:i/>
                <w:iCs/>
                <w:sz w:val="20"/>
              </w:rPr>
            </w:pPr>
            <w:r>
              <w:rPr>
                <w:i/>
                <w:iCs/>
                <w:sz w:val="20"/>
              </w:rPr>
              <w:t xml:space="preserve">1. </w:t>
            </w:r>
            <w:r w:rsidR="005D517F">
              <w:rPr>
                <w:i/>
                <w:iCs/>
                <w:sz w:val="20"/>
              </w:rPr>
              <w:t>Ko</w:t>
            </w:r>
            <w:r w:rsidR="005D517F" w:rsidRPr="005D517F">
              <w:rPr>
                <w:i/>
                <w:iCs/>
                <w:sz w:val="20"/>
              </w:rPr>
              <w:t xml:space="preserve">ntrahent oświadcza, że nie jest rzeczywistym właścicielem wszelkich należności otrzymanych od ORLEN S.A. </w:t>
            </w:r>
            <w:proofErr w:type="gramStart"/>
            <w:r w:rsidR="005D517F" w:rsidRPr="005D517F">
              <w:rPr>
                <w:i/>
                <w:iCs/>
                <w:sz w:val="20"/>
              </w:rPr>
              <w:t>na</w:t>
            </w:r>
            <w:proofErr w:type="gramEnd"/>
            <w:r w:rsidR="005D517F" w:rsidRPr="005D517F">
              <w:rPr>
                <w:i/>
                <w:iCs/>
                <w:sz w:val="20"/>
              </w:rPr>
              <w:t xml:space="preserve"> podstawie Umowy i że przekaże je na rzecz ……………………………. (</w:t>
            </w:r>
            <w:proofErr w:type="gramStart"/>
            <w:r w:rsidR="005D517F" w:rsidRPr="005D517F">
              <w:rPr>
                <w:i/>
                <w:iCs/>
                <w:sz w:val="20"/>
              </w:rPr>
              <w:t>dalej</w:t>
            </w:r>
            <w:proofErr w:type="gramEnd"/>
            <w:r w:rsidR="005D517F" w:rsidRPr="005D517F">
              <w:rPr>
                <w:i/>
                <w:iCs/>
                <w:sz w:val="20"/>
              </w:rPr>
              <w:t xml:space="preserve">: „Rzeczywisty Właściciel”). Przekazywane należności będą rodzajowo tożsame, tj. należności otrzymane przez Kontrahenta od ORLEN S.A. </w:t>
            </w:r>
            <w:proofErr w:type="gramStart"/>
            <w:r w:rsidR="005D517F" w:rsidRPr="005D517F">
              <w:rPr>
                <w:i/>
                <w:iCs/>
                <w:sz w:val="20"/>
              </w:rPr>
              <w:t>zostaną</w:t>
            </w:r>
            <w:proofErr w:type="gramEnd"/>
            <w:r w:rsidR="005D517F" w:rsidRPr="005D517F">
              <w:rPr>
                <w:i/>
                <w:iCs/>
                <w:sz w:val="20"/>
              </w:rPr>
              <w:t xml:space="preserve"> przekazane przez Kontrahenta na rzecz Rzeczywistego Właściciela pod tym samym tytułem.</w:t>
            </w:r>
          </w:p>
          <w:p w14:paraId="2927BE63" w14:textId="77777777" w:rsidR="00FA1AFD" w:rsidRPr="005D517F" w:rsidRDefault="00FA1AFD" w:rsidP="00092ACC">
            <w:pPr>
              <w:jc w:val="both"/>
              <w:rPr>
                <w:i/>
                <w:iCs/>
                <w:sz w:val="20"/>
              </w:rPr>
            </w:pPr>
          </w:p>
          <w:p w14:paraId="02F48DBF" w14:textId="5E5B2CA5" w:rsidR="005D517F" w:rsidRPr="005D517F" w:rsidRDefault="00412F6C" w:rsidP="00092ACC">
            <w:pPr>
              <w:jc w:val="both"/>
              <w:rPr>
                <w:i/>
                <w:iCs/>
                <w:sz w:val="20"/>
              </w:rPr>
            </w:pPr>
            <w:r>
              <w:rPr>
                <w:i/>
                <w:iCs/>
                <w:sz w:val="20"/>
              </w:rPr>
              <w:t xml:space="preserve">2. </w:t>
            </w:r>
            <w:r w:rsidR="005D517F" w:rsidRPr="005D517F">
              <w:rPr>
                <w:i/>
                <w:iCs/>
                <w:sz w:val="20"/>
              </w:rPr>
              <w:t xml:space="preserve">Kontrahent zobowiązuje się do dostarczenia ORLEN S.A., </w:t>
            </w:r>
            <w:proofErr w:type="gramStart"/>
            <w:r w:rsidR="005D517F" w:rsidRPr="005D517F">
              <w:rPr>
                <w:i/>
                <w:iCs/>
                <w:sz w:val="20"/>
              </w:rPr>
              <w:t>nie</w:t>
            </w:r>
            <w:proofErr w:type="gramEnd"/>
            <w:r w:rsidR="005D517F" w:rsidRPr="005D517F">
              <w:rPr>
                <w:i/>
                <w:iCs/>
                <w:sz w:val="20"/>
              </w:rPr>
              <w:t xml:space="preserve"> później niż 7 dni przed dniem pierwszej płatności, pisemnego oświadczenia Rzeczywistego Właściciela, zawierającego informację, że Rzeczywisty Właściciel:</w:t>
            </w:r>
          </w:p>
          <w:p w14:paraId="7AEE826B" w14:textId="49C6F111" w:rsidR="005D517F" w:rsidRPr="005D517F" w:rsidRDefault="005D517F" w:rsidP="00412F6C">
            <w:pPr>
              <w:pStyle w:val="Akapitzlist"/>
              <w:numPr>
                <w:ilvl w:val="0"/>
                <w:numId w:val="36"/>
              </w:numPr>
              <w:ind w:left="459"/>
              <w:jc w:val="both"/>
              <w:rPr>
                <w:rFonts w:ascii="Arial" w:hAnsi="Arial" w:cs="Arial"/>
                <w:i/>
                <w:iCs/>
                <w:sz w:val="20"/>
              </w:rPr>
            </w:pPr>
            <w:proofErr w:type="gramStart"/>
            <w:r w:rsidRPr="005D517F">
              <w:rPr>
                <w:rFonts w:ascii="Arial" w:hAnsi="Arial" w:cs="Arial"/>
                <w:i/>
                <w:iCs/>
                <w:sz w:val="20"/>
              </w:rPr>
              <w:t>nie</w:t>
            </w:r>
            <w:proofErr w:type="gramEnd"/>
            <w:r w:rsidRPr="005D517F">
              <w:rPr>
                <w:rFonts w:ascii="Arial" w:hAnsi="Arial" w:cs="Arial"/>
                <w:i/>
                <w:iCs/>
                <w:sz w:val="20"/>
              </w:rPr>
              <w:t xml:space="preserve"> korzysta ze zwolnienia z opodatkowania podatkiem dochodowym od całości swoich dochodów, bez względu na źródło ich osiągania;</w:t>
            </w:r>
          </w:p>
          <w:p w14:paraId="2B0E3F42" w14:textId="6AFE0CC8" w:rsidR="005D517F" w:rsidRPr="005D517F" w:rsidRDefault="005D517F" w:rsidP="00412F6C">
            <w:pPr>
              <w:pStyle w:val="Akapitzlist"/>
              <w:numPr>
                <w:ilvl w:val="0"/>
                <w:numId w:val="36"/>
              </w:numPr>
              <w:ind w:left="459"/>
              <w:jc w:val="both"/>
              <w:rPr>
                <w:rFonts w:ascii="Arial" w:hAnsi="Arial" w:cs="Arial"/>
                <w:i/>
                <w:iCs/>
                <w:sz w:val="20"/>
              </w:rPr>
            </w:pPr>
            <w:proofErr w:type="gramStart"/>
            <w:r w:rsidRPr="005D517F">
              <w:rPr>
                <w:rFonts w:ascii="Arial" w:hAnsi="Arial" w:cs="Arial"/>
                <w:i/>
                <w:iCs/>
                <w:sz w:val="20"/>
              </w:rPr>
              <w:t>otrzymuje</w:t>
            </w:r>
            <w:proofErr w:type="gramEnd"/>
            <w:r w:rsidRPr="005D517F">
              <w:rPr>
                <w:rFonts w:ascii="Arial" w:hAnsi="Arial" w:cs="Arial"/>
                <w:i/>
                <w:iCs/>
                <w:sz w:val="20"/>
              </w:rPr>
              <w:t xml:space="preserve"> należność dla własnej korzyści, w tym decyduje samodzielnie o jej przeznaczeniu i ponosi ryzyko ekonomiczne związane z utratą tej należności lub jej części;</w:t>
            </w:r>
          </w:p>
          <w:p w14:paraId="5C9D7F3F" w14:textId="64F37187" w:rsidR="005D517F" w:rsidRPr="005D517F" w:rsidRDefault="005D517F" w:rsidP="00412F6C">
            <w:pPr>
              <w:pStyle w:val="Akapitzlist"/>
              <w:numPr>
                <w:ilvl w:val="0"/>
                <w:numId w:val="36"/>
              </w:numPr>
              <w:ind w:left="459"/>
              <w:jc w:val="both"/>
              <w:rPr>
                <w:rFonts w:ascii="Arial" w:hAnsi="Arial" w:cs="Arial"/>
                <w:i/>
                <w:iCs/>
                <w:sz w:val="20"/>
              </w:rPr>
            </w:pPr>
            <w:proofErr w:type="gramStart"/>
            <w:r w:rsidRPr="005D517F">
              <w:rPr>
                <w:rFonts w:ascii="Arial" w:hAnsi="Arial" w:cs="Arial"/>
                <w:i/>
                <w:iCs/>
                <w:sz w:val="20"/>
              </w:rPr>
              <w:t>nie</w:t>
            </w:r>
            <w:proofErr w:type="gramEnd"/>
            <w:r w:rsidRPr="005D517F">
              <w:rPr>
                <w:rFonts w:ascii="Arial" w:hAnsi="Arial" w:cs="Arial"/>
                <w:i/>
                <w:iCs/>
                <w:sz w:val="20"/>
              </w:rPr>
              <w:t xml:space="preserve"> jest pośrednikiem, przedstawicielem, powiernikiem lub innym podmiotem zobowiązanym do przekazania całości lub części należności innemu podmiotowi;</w:t>
            </w:r>
          </w:p>
          <w:p w14:paraId="21277D8A" w14:textId="739EA349" w:rsidR="005D517F" w:rsidRPr="005D517F" w:rsidRDefault="005D517F" w:rsidP="00412F6C">
            <w:pPr>
              <w:pStyle w:val="Akapitzlist"/>
              <w:numPr>
                <w:ilvl w:val="0"/>
                <w:numId w:val="36"/>
              </w:numPr>
              <w:ind w:left="459"/>
              <w:jc w:val="both"/>
              <w:rPr>
                <w:rFonts w:ascii="Arial" w:hAnsi="Arial" w:cs="Arial"/>
                <w:i/>
                <w:iCs/>
                <w:sz w:val="20"/>
              </w:rPr>
            </w:pPr>
            <w:proofErr w:type="gramStart"/>
            <w:r w:rsidRPr="005D517F">
              <w:rPr>
                <w:rFonts w:ascii="Arial" w:hAnsi="Arial" w:cs="Arial"/>
                <w:i/>
                <w:iCs/>
                <w:sz w:val="20"/>
              </w:rPr>
              <w:t>prowadzi</w:t>
            </w:r>
            <w:proofErr w:type="gramEnd"/>
            <w:r w:rsidRPr="005D517F">
              <w:rPr>
                <w:rFonts w:ascii="Arial" w:hAnsi="Arial" w:cs="Arial"/>
                <w:i/>
                <w:iCs/>
                <w:sz w:val="20"/>
              </w:rPr>
              <w:t xml:space="preserve"> rzeczywistą działalność gospodarczą w kraju swojej siedziby i otrzymywana należność jest uzyskiwana w związku z tą działalnością gospodarczą;</w:t>
            </w:r>
          </w:p>
          <w:p w14:paraId="5C324A7B" w14:textId="77777777" w:rsidR="005D517F" w:rsidRDefault="005D517F" w:rsidP="00412F6C">
            <w:pPr>
              <w:pStyle w:val="Akapitzlist"/>
              <w:numPr>
                <w:ilvl w:val="0"/>
                <w:numId w:val="36"/>
              </w:numPr>
              <w:spacing w:after="0"/>
              <w:ind w:left="459"/>
              <w:jc w:val="both"/>
              <w:rPr>
                <w:rFonts w:ascii="Arial" w:hAnsi="Arial" w:cs="Arial"/>
                <w:i/>
                <w:iCs/>
                <w:sz w:val="20"/>
              </w:rPr>
            </w:pPr>
            <w:proofErr w:type="gramStart"/>
            <w:r w:rsidRPr="005D517F">
              <w:rPr>
                <w:rFonts w:ascii="Arial" w:hAnsi="Arial" w:cs="Arial"/>
                <w:i/>
                <w:iCs/>
                <w:sz w:val="20"/>
              </w:rPr>
              <w:t>rozpoznaje</w:t>
            </w:r>
            <w:proofErr w:type="gramEnd"/>
            <w:r w:rsidRPr="005D517F">
              <w:rPr>
                <w:rFonts w:ascii="Arial" w:hAnsi="Arial" w:cs="Arial"/>
                <w:i/>
                <w:iCs/>
                <w:sz w:val="20"/>
              </w:rPr>
              <w:t xml:space="preserve"> w swoim kraju przychód podatkowy z tytułu otrzymanej należności.</w:t>
            </w:r>
          </w:p>
          <w:p w14:paraId="5D9B4CD7" w14:textId="251DB4EF" w:rsidR="005D517F" w:rsidRDefault="005D517F" w:rsidP="005D517F">
            <w:pPr>
              <w:ind w:left="99"/>
              <w:jc w:val="both"/>
              <w:rPr>
                <w:i/>
                <w:iCs/>
                <w:sz w:val="20"/>
              </w:rPr>
            </w:pPr>
            <w:r>
              <w:rPr>
                <w:i/>
                <w:iCs/>
                <w:sz w:val="20"/>
              </w:rPr>
              <w:t>W</w:t>
            </w:r>
            <w:r w:rsidRPr="005D517F">
              <w:rPr>
                <w:i/>
                <w:iCs/>
                <w:sz w:val="20"/>
              </w:rPr>
              <w:t xml:space="preserve"> przypadku jakiejkolwiek zmiany okoliczności faktycznych związanych z niniejszym oświadczeniem, Kontrahent niezwłocznie zawiadomi ORLEN S.A. </w:t>
            </w:r>
            <w:proofErr w:type="gramStart"/>
            <w:r w:rsidRPr="005D517F">
              <w:rPr>
                <w:i/>
                <w:iCs/>
                <w:sz w:val="20"/>
              </w:rPr>
              <w:t>o</w:t>
            </w:r>
            <w:proofErr w:type="gramEnd"/>
            <w:r w:rsidRPr="005D517F">
              <w:rPr>
                <w:i/>
                <w:iCs/>
                <w:sz w:val="20"/>
              </w:rPr>
              <w:t xml:space="preserve"> tych zmianach, wydając stosowne oświadczenie.</w:t>
            </w:r>
          </w:p>
          <w:p w14:paraId="12046FEB" w14:textId="77777777" w:rsidR="005D517F" w:rsidRPr="005D517F" w:rsidRDefault="005D517F" w:rsidP="005D517F">
            <w:pPr>
              <w:ind w:left="99"/>
              <w:jc w:val="both"/>
              <w:rPr>
                <w:rFonts w:cs="Arial"/>
                <w:i/>
                <w:iCs/>
                <w:sz w:val="20"/>
              </w:rPr>
            </w:pPr>
          </w:p>
          <w:p w14:paraId="29DFCB05" w14:textId="0848273D" w:rsidR="005D517F" w:rsidRPr="005D517F" w:rsidRDefault="00412F6C" w:rsidP="00092ACC">
            <w:pPr>
              <w:jc w:val="both"/>
              <w:rPr>
                <w:i/>
                <w:iCs/>
                <w:sz w:val="20"/>
              </w:rPr>
            </w:pPr>
            <w:r>
              <w:rPr>
                <w:i/>
                <w:iCs/>
                <w:sz w:val="20"/>
              </w:rPr>
              <w:t xml:space="preserve">3. </w:t>
            </w:r>
            <w:r w:rsidR="005D517F" w:rsidRPr="005D517F">
              <w:rPr>
                <w:i/>
                <w:iCs/>
                <w:sz w:val="20"/>
              </w:rPr>
              <w:t>Kontrahent oświadcza, że miejscem rezydencji podatkowej Rzeczywistego Właściciela w rozumieniu umowy o unikaniu podwójnego opodatkowania między Rządem Polski a …………………………….. (</w:t>
            </w:r>
            <w:proofErr w:type="gramStart"/>
            <w:r w:rsidR="005D517F" w:rsidRPr="005D517F">
              <w:rPr>
                <w:i/>
                <w:iCs/>
                <w:sz w:val="20"/>
              </w:rPr>
              <w:t>dalej</w:t>
            </w:r>
            <w:proofErr w:type="gramEnd"/>
            <w:r w:rsidR="005D517F" w:rsidRPr="005D517F">
              <w:rPr>
                <w:i/>
                <w:iCs/>
                <w:sz w:val="20"/>
              </w:rPr>
              <w:t xml:space="preserve">: </w:t>
            </w:r>
            <w:r w:rsidR="005D517F" w:rsidRPr="005D517F">
              <w:rPr>
                <w:i/>
                <w:iCs/>
                <w:sz w:val="20"/>
              </w:rPr>
              <w:lastRenderedPageBreak/>
              <w:t xml:space="preserve">„UPO”) znajduje się w …………………………….. W okresie obowiązywania niniejszej umowy Kontrahent jest zobowiązany do dostarczenia ORLEN S.A. </w:t>
            </w:r>
            <w:proofErr w:type="gramStart"/>
            <w:r w:rsidR="005D517F" w:rsidRPr="005D517F">
              <w:rPr>
                <w:i/>
                <w:iCs/>
                <w:sz w:val="20"/>
              </w:rPr>
              <w:t>aktualnych</w:t>
            </w:r>
            <w:proofErr w:type="gramEnd"/>
            <w:r w:rsidR="005D517F" w:rsidRPr="005D517F">
              <w:rPr>
                <w:i/>
                <w:iCs/>
                <w:sz w:val="20"/>
              </w:rPr>
              <w:t xml:space="preserve"> certyfikatów rezydencji podatkowej Rzeczywistego Właściciela. Kontrahent niezwłocznie, nie później niż 7 dni przed dniem pierwszej płatności, dostarczy ORLEN S.A. </w:t>
            </w:r>
            <w:proofErr w:type="gramStart"/>
            <w:r w:rsidR="005D517F" w:rsidRPr="005D517F">
              <w:rPr>
                <w:i/>
                <w:iCs/>
                <w:sz w:val="20"/>
              </w:rPr>
              <w:t>aktualny</w:t>
            </w:r>
            <w:proofErr w:type="gramEnd"/>
            <w:r w:rsidR="005D517F" w:rsidRPr="005D517F">
              <w:rPr>
                <w:i/>
                <w:iCs/>
                <w:sz w:val="20"/>
              </w:rPr>
              <w:t xml:space="preserve"> certyfikat rezydencji podatkowej Rzeczywistego Właściciela. Ponadto Kontrahent zapewni, aby przed każdą kolejną płatnością do ORLEN S.A. </w:t>
            </w:r>
            <w:proofErr w:type="gramStart"/>
            <w:r w:rsidR="005D517F" w:rsidRPr="005D517F">
              <w:rPr>
                <w:i/>
                <w:iCs/>
                <w:sz w:val="20"/>
              </w:rPr>
              <w:t>został</w:t>
            </w:r>
            <w:proofErr w:type="gramEnd"/>
            <w:r w:rsidR="005D517F" w:rsidRPr="005D517F">
              <w:rPr>
                <w:i/>
                <w:iCs/>
                <w:sz w:val="20"/>
              </w:rPr>
              <w:t xml:space="preserve"> dostarczony aktualny certyfikat rezydencji podatkowej Rzeczywistego Właściciela. Do celów niniejszej umowy termin „aktualny certyfikat rezydencji podatkowej” należy rozumieć jako oryginał lub kopię (w formie papierowej lub elektronicznej) certyfikatu rezydencji podatkowej Rzeczywistego Właściciela wydanego Rzeczywistemu Właścicielowi przez właściwy organ podatkowy jego kraju:</w:t>
            </w:r>
          </w:p>
          <w:p w14:paraId="097C536A" w14:textId="05B83CEC" w:rsidR="005D517F" w:rsidRPr="00412F6C" w:rsidRDefault="005D517F" w:rsidP="00412F6C">
            <w:pPr>
              <w:pStyle w:val="Akapitzlist"/>
              <w:numPr>
                <w:ilvl w:val="0"/>
                <w:numId w:val="38"/>
              </w:numPr>
              <w:ind w:left="459"/>
              <w:jc w:val="both"/>
              <w:rPr>
                <w:rFonts w:ascii="Arial" w:hAnsi="Arial" w:cs="Arial"/>
                <w:i/>
                <w:iCs/>
                <w:sz w:val="20"/>
              </w:rPr>
            </w:pPr>
            <w:proofErr w:type="gramStart"/>
            <w:r w:rsidRPr="00412F6C">
              <w:rPr>
                <w:rFonts w:ascii="Arial" w:hAnsi="Arial" w:cs="Arial"/>
                <w:i/>
                <w:iCs/>
                <w:sz w:val="20"/>
              </w:rPr>
              <w:t>mniej</w:t>
            </w:r>
            <w:proofErr w:type="gramEnd"/>
            <w:r w:rsidRPr="00412F6C">
              <w:rPr>
                <w:rFonts w:ascii="Arial" w:hAnsi="Arial" w:cs="Arial"/>
                <w:i/>
                <w:iCs/>
                <w:sz w:val="20"/>
              </w:rPr>
              <w:t xml:space="preserve"> niż dwanaście (12) miesięcy przed odpowiednią datą płatności, jeżeli certyfikat nie zawiera terminu jego ważności lub </w:t>
            </w:r>
          </w:p>
          <w:p w14:paraId="0198BFC3" w14:textId="5A5ED080" w:rsidR="005D517F" w:rsidRDefault="005D517F" w:rsidP="008763E6">
            <w:pPr>
              <w:pStyle w:val="Akapitzlist"/>
              <w:numPr>
                <w:ilvl w:val="0"/>
                <w:numId w:val="38"/>
              </w:numPr>
              <w:spacing w:after="0"/>
              <w:ind w:left="459" w:hanging="357"/>
              <w:jc w:val="both"/>
              <w:rPr>
                <w:rFonts w:ascii="Arial" w:hAnsi="Arial" w:cs="Arial"/>
                <w:i/>
                <w:iCs/>
                <w:sz w:val="20"/>
              </w:rPr>
            </w:pPr>
            <w:proofErr w:type="gramStart"/>
            <w:r w:rsidRPr="00412F6C">
              <w:rPr>
                <w:rFonts w:ascii="Arial" w:hAnsi="Arial" w:cs="Arial"/>
                <w:i/>
                <w:iCs/>
                <w:sz w:val="20"/>
              </w:rPr>
              <w:t>który</w:t>
            </w:r>
            <w:proofErr w:type="gramEnd"/>
            <w:r w:rsidRPr="00412F6C">
              <w:rPr>
                <w:rFonts w:ascii="Arial" w:hAnsi="Arial" w:cs="Arial"/>
                <w:i/>
                <w:iCs/>
                <w:sz w:val="20"/>
              </w:rPr>
              <w:t xml:space="preserve"> zawiera termin ważności obejmujący odpowiednią datę płatności. </w:t>
            </w:r>
          </w:p>
          <w:p w14:paraId="504D32E2" w14:textId="77777777" w:rsidR="008763E6" w:rsidRPr="00412F6C" w:rsidRDefault="008763E6" w:rsidP="008763E6">
            <w:pPr>
              <w:pStyle w:val="Akapitzlist"/>
              <w:spacing w:after="0"/>
              <w:ind w:left="459"/>
              <w:jc w:val="both"/>
              <w:rPr>
                <w:rFonts w:ascii="Arial" w:hAnsi="Arial" w:cs="Arial"/>
                <w:i/>
                <w:iCs/>
                <w:sz w:val="20"/>
              </w:rPr>
            </w:pPr>
          </w:p>
          <w:p w14:paraId="5C013C6F" w14:textId="6A7C2FFA" w:rsidR="005D517F" w:rsidRPr="005D517F" w:rsidRDefault="008763E6" w:rsidP="00092ACC">
            <w:pPr>
              <w:jc w:val="both"/>
              <w:rPr>
                <w:i/>
                <w:iCs/>
                <w:sz w:val="20"/>
              </w:rPr>
            </w:pPr>
            <w:r>
              <w:rPr>
                <w:i/>
                <w:iCs/>
                <w:sz w:val="20"/>
              </w:rPr>
              <w:t xml:space="preserve">4. </w:t>
            </w:r>
            <w:r w:rsidR="005D517F" w:rsidRPr="005D517F">
              <w:rPr>
                <w:i/>
                <w:iCs/>
                <w:sz w:val="20"/>
              </w:rPr>
              <w:t>Cena umowna obejmuje wszystkie podatki i podobne opłaty nałożone poza Polską na wykonywanie usług i czynności w ramach niniejszej Umowy lub na dochody Kontrahenta. Oznacza to, że takie podatki i podobne opłaty ponosi Kontrahent.</w:t>
            </w:r>
          </w:p>
          <w:p w14:paraId="4D6B12EB" w14:textId="77777777" w:rsidR="005D517F" w:rsidRDefault="005D517F" w:rsidP="00092ACC">
            <w:pPr>
              <w:jc w:val="both"/>
              <w:rPr>
                <w:i/>
                <w:iCs/>
                <w:sz w:val="20"/>
              </w:rPr>
            </w:pPr>
          </w:p>
          <w:p w14:paraId="367848B1" w14:textId="512DC546" w:rsidR="005D517F" w:rsidRPr="005D517F" w:rsidRDefault="008763E6" w:rsidP="00092ACC">
            <w:pPr>
              <w:jc w:val="both"/>
              <w:rPr>
                <w:i/>
                <w:iCs/>
                <w:sz w:val="20"/>
              </w:rPr>
            </w:pPr>
            <w:r>
              <w:rPr>
                <w:i/>
                <w:iCs/>
                <w:sz w:val="20"/>
              </w:rPr>
              <w:t xml:space="preserve">5. </w:t>
            </w:r>
            <w:r w:rsidR="005D517F" w:rsidRPr="005D517F">
              <w:rPr>
                <w:i/>
                <w:iCs/>
                <w:sz w:val="20"/>
              </w:rPr>
              <w:t xml:space="preserve">Z zastrzeżeniem poniższych ustępów ORLEN S.A. </w:t>
            </w:r>
            <w:proofErr w:type="gramStart"/>
            <w:r w:rsidR="005D517F" w:rsidRPr="005D517F">
              <w:rPr>
                <w:i/>
                <w:iCs/>
                <w:sz w:val="20"/>
              </w:rPr>
              <w:t>będzie</w:t>
            </w:r>
            <w:proofErr w:type="gramEnd"/>
            <w:r w:rsidR="005D517F" w:rsidRPr="005D517F">
              <w:rPr>
                <w:i/>
                <w:iCs/>
                <w:sz w:val="20"/>
              </w:rPr>
              <w:t xml:space="preserve"> uprawniony do potrącenia z wszelkich płatności na rzecz Kontrahenta wszelkich polskich podatków, do których potrącenia i zapłaty na rzecz polskich organów podatkowych ORLEN S.A. </w:t>
            </w:r>
            <w:proofErr w:type="gramStart"/>
            <w:r w:rsidR="005D517F" w:rsidRPr="005D517F">
              <w:rPr>
                <w:i/>
                <w:iCs/>
                <w:sz w:val="20"/>
              </w:rPr>
              <w:t>jest</w:t>
            </w:r>
            <w:proofErr w:type="gramEnd"/>
            <w:r w:rsidR="005D517F" w:rsidRPr="005D517F">
              <w:rPr>
                <w:i/>
                <w:iCs/>
                <w:sz w:val="20"/>
              </w:rPr>
              <w:t xml:space="preserve"> zgodnie z prawem zobowiązany. ORLEN S.A. </w:t>
            </w:r>
            <w:proofErr w:type="gramStart"/>
            <w:r w:rsidR="005D517F" w:rsidRPr="005D517F">
              <w:rPr>
                <w:i/>
                <w:iCs/>
                <w:sz w:val="20"/>
              </w:rPr>
              <w:t>zastosuje</w:t>
            </w:r>
            <w:proofErr w:type="gramEnd"/>
            <w:r w:rsidR="005D517F" w:rsidRPr="005D517F">
              <w:rPr>
                <w:i/>
                <w:iCs/>
                <w:sz w:val="20"/>
              </w:rPr>
              <w:t xml:space="preserve"> stawkę podatku lub zwolnienie od podatku wskazane w UPO.</w:t>
            </w:r>
          </w:p>
          <w:p w14:paraId="3EAE16E0" w14:textId="77777777" w:rsidR="005D517F" w:rsidRDefault="005D517F" w:rsidP="00092ACC">
            <w:pPr>
              <w:jc w:val="both"/>
              <w:rPr>
                <w:i/>
                <w:iCs/>
                <w:sz w:val="20"/>
              </w:rPr>
            </w:pPr>
          </w:p>
          <w:p w14:paraId="3F896F7D" w14:textId="195A8365" w:rsidR="005D517F" w:rsidRPr="005D517F" w:rsidRDefault="008763E6" w:rsidP="00092ACC">
            <w:pPr>
              <w:jc w:val="both"/>
              <w:rPr>
                <w:i/>
                <w:iCs/>
                <w:sz w:val="20"/>
              </w:rPr>
            </w:pPr>
            <w:r>
              <w:rPr>
                <w:i/>
                <w:iCs/>
                <w:sz w:val="20"/>
              </w:rPr>
              <w:t xml:space="preserve">6. </w:t>
            </w:r>
            <w:r w:rsidR="005D517F" w:rsidRPr="005D517F">
              <w:rPr>
                <w:i/>
                <w:iCs/>
                <w:sz w:val="20"/>
              </w:rPr>
              <w:t xml:space="preserve">Brak dostarczenia ORLEN S.A. </w:t>
            </w:r>
            <w:proofErr w:type="gramStart"/>
            <w:r w:rsidR="005D517F" w:rsidRPr="005D517F">
              <w:rPr>
                <w:i/>
                <w:iCs/>
                <w:sz w:val="20"/>
              </w:rPr>
              <w:t>przez</w:t>
            </w:r>
            <w:proofErr w:type="gramEnd"/>
            <w:r w:rsidR="005D517F" w:rsidRPr="005D517F">
              <w:rPr>
                <w:i/>
                <w:iCs/>
                <w:sz w:val="20"/>
              </w:rPr>
              <w:t xml:space="preserve"> Kontrahenta aktualnego certyfikatu rezydencji podatkowej Rzeczywistego Właściciela przed upływem terminu płatności uprawnia do potrącenia z tej płatności każdego polskiego podatku wyłącznie według polskiej wewnętrznej stawki podatkowej (bez stosowania stawki podatkowej lub zwolnienia wskazanych w UPO) i do jej zapłaty do właściwego polskiego organu podatkowego.</w:t>
            </w:r>
          </w:p>
          <w:p w14:paraId="70EFF8B6" w14:textId="77777777" w:rsidR="005D517F" w:rsidRDefault="005D517F" w:rsidP="00092ACC">
            <w:pPr>
              <w:jc w:val="both"/>
              <w:rPr>
                <w:i/>
                <w:iCs/>
                <w:sz w:val="20"/>
              </w:rPr>
            </w:pPr>
          </w:p>
          <w:p w14:paraId="1686E94D" w14:textId="3343624D" w:rsidR="005D517F" w:rsidRPr="005D517F" w:rsidRDefault="008763E6" w:rsidP="00092ACC">
            <w:pPr>
              <w:jc w:val="both"/>
              <w:rPr>
                <w:i/>
                <w:iCs/>
                <w:sz w:val="20"/>
              </w:rPr>
            </w:pPr>
            <w:r>
              <w:rPr>
                <w:i/>
                <w:iCs/>
                <w:sz w:val="20"/>
              </w:rPr>
              <w:lastRenderedPageBreak/>
              <w:t xml:space="preserve">7. </w:t>
            </w:r>
            <w:r w:rsidR="005D517F" w:rsidRPr="005D517F">
              <w:rPr>
                <w:i/>
                <w:iCs/>
                <w:sz w:val="20"/>
              </w:rPr>
              <w:t xml:space="preserve">Kontrahent niezwłocznie poinformuje ORLEN S.A. </w:t>
            </w:r>
            <w:proofErr w:type="gramStart"/>
            <w:r w:rsidR="005D517F" w:rsidRPr="005D517F">
              <w:rPr>
                <w:i/>
                <w:iCs/>
                <w:sz w:val="20"/>
              </w:rPr>
              <w:t>o</w:t>
            </w:r>
            <w:proofErr w:type="gramEnd"/>
            <w:r w:rsidR="005D517F" w:rsidRPr="005D517F">
              <w:rPr>
                <w:i/>
                <w:iCs/>
                <w:sz w:val="20"/>
              </w:rPr>
              <w:t xml:space="preserve"> każdej zmianie danych zawartych w certyfikacie (certyfikatach) rezydencji podatkowej Rzeczywistego Właściciela już posiadanym przez ORLEN S.A. (</w:t>
            </w:r>
            <w:proofErr w:type="gramStart"/>
            <w:r w:rsidR="005D517F" w:rsidRPr="005D517F">
              <w:rPr>
                <w:i/>
                <w:iCs/>
                <w:sz w:val="20"/>
              </w:rPr>
              <w:t>tj</w:t>
            </w:r>
            <w:proofErr w:type="gramEnd"/>
            <w:r w:rsidR="005D517F" w:rsidRPr="005D517F">
              <w:rPr>
                <w:i/>
                <w:iCs/>
                <w:sz w:val="20"/>
              </w:rPr>
              <w:t xml:space="preserve">. nazwy Rzeczywistego Właściciela lub kraju jej rezydencji podatkowej). W przypadku takiej zmiany Kontrahent przed upływem następnej daty płatności dostarczy ORLEN S.A. </w:t>
            </w:r>
            <w:proofErr w:type="gramStart"/>
            <w:r w:rsidR="005D517F" w:rsidRPr="005D517F">
              <w:rPr>
                <w:i/>
                <w:iCs/>
                <w:sz w:val="20"/>
              </w:rPr>
              <w:t>aktualny</w:t>
            </w:r>
            <w:proofErr w:type="gramEnd"/>
            <w:r w:rsidR="005D517F" w:rsidRPr="005D517F">
              <w:rPr>
                <w:i/>
                <w:iCs/>
                <w:sz w:val="20"/>
              </w:rPr>
              <w:t xml:space="preserve"> certyfikat rezydencji podatkowej Rzeczywistego Właściciela zawierający zmienione dane. Postanowienia ustępu 6 stosuje się odpowiednio.</w:t>
            </w:r>
          </w:p>
          <w:p w14:paraId="40409726" w14:textId="77777777" w:rsidR="005D517F" w:rsidRDefault="005D517F" w:rsidP="00092ACC">
            <w:pPr>
              <w:jc w:val="both"/>
              <w:rPr>
                <w:i/>
                <w:iCs/>
                <w:sz w:val="20"/>
              </w:rPr>
            </w:pPr>
          </w:p>
          <w:p w14:paraId="50B0EF1C" w14:textId="7DC13CAA" w:rsidR="005D517F" w:rsidRPr="005D517F" w:rsidRDefault="008763E6" w:rsidP="00092ACC">
            <w:pPr>
              <w:jc w:val="both"/>
              <w:rPr>
                <w:i/>
                <w:iCs/>
                <w:sz w:val="20"/>
              </w:rPr>
            </w:pPr>
            <w:r>
              <w:rPr>
                <w:i/>
                <w:iCs/>
                <w:sz w:val="20"/>
              </w:rPr>
              <w:t xml:space="preserve">8. </w:t>
            </w:r>
            <w:r w:rsidR="005D517F" w:rsidRPr="005D517F">
              <w:rPr>
                <w:i/>
                <w:iCs/>
                <w:sz w:val="20"/>
              </w:rPr>
              <w:t xml:space="preserve">Kontrahent będzie współpracować z ORLEN S.A. </w:t>
            </w:r>
            <w:proofErr w:type="gramStart"/>
            <w:r w:rsidR="005D517F" w:rsidRPr="005D517F">
              <w:rPr>
                <w:i/>
                <w:iCs/>
                <w:sz w:val="20"/>
              </w:rPr>
              <w:t>w</w:t>
            </w:r>
            <w:proofErr w:type="gramEnd"/>
            <w:r w:rsidR="005D517F" w:rsidRPr="005D517F">
              <w:rPr>
                <w:i/>
                <w:iCs/>
                <w:sz w:val="20"/>
              </w:rPr>
              <w:t xml:space="preserve"> celu spełnienia wymagań polskiego prawa podatkowego, od których zależy prawo do stosowania obniżonych stawek podatkowych lub zwolnienia podatkowego z UPO. </w:t>
            </w:r>
          </w:p>
          <w:p w14:paraId="12CD1B30" w14:textId="77777777" w:rsidR="005D517F" w:rsidRDefault="005D517F" w:rsidP="00092ACC">
            <w:pPr>
              <w:jc w:val="both"/>
              <w:rPr>
                <w:i/>
                <w:iCs/>
                <w:sz w:val="20"/>
              </w:rPr>
            </w:pPr>
          </w:p>
          <w:p w14:paraId="2ED1F198" w14:textId="2C10D875" w:rsidR="005D517F" w:rsidRPr="005D517F" w:rsidRDefault="008763E6" w:rsidP="00092ACC">
            <w:pPr>
              <w:jc w:val="both"/>
              <w:rPr>
                <w:i/>
                <w:iCs/>
                <w:sz w:val="20"/>
              </w:rPr>
            </w:pPr>
            <w:r>
              <w:rPr>
                <w:i/>
                <w:iCs/>
                <w:sz w:val="20"/>
              </w:rPr>
              <w:t xml:space="preserve">9. </w:t>
            </w:r>
            <w:r w:rsidR="005D517F" w:rsidRPr="005D517F">
              <w:rPr>
                <w:i/>
                <w:iCs/>
                <w:sz w:val="20"/>
              </w:rPr>
              <w:t xml:space="preserve">ORLEN S.A. </w:t>
            </w:r>
            <w:proofErr w:type="gramStart"/>
            <w:r w:rsidR="005D517F" w:rsidRPr="005D517F">
              <w:rPr>
                <w:i/>
                <w:iCs/>
                <w:sz w:val="20"/>
              </w:rPr>
              <w:t>corocznie</w:t>
            </w:r>
            <w:proofErr w:type="gramEnd"/>
            <w:r w:rsidR="005D517F" w:rsidRPr="005D517F">
              <w:rPr>
                <w:i/>
                <w:iCs/>
                <w:sz w:val="20"/>
              </w:rPr>
              <w:t xml:space="preserve"> przekaże Rzeczywistemu Właścicielowi oficjalne potwierdzenie zapłaty polskiego podatku zapłaconego w imieniu Rzeczywistego Właściciela.</w:t>
            </w:r>
          </w:p>
          <w:p w14:paraId="63842EAE" w14:textId="77777777" w:rsidR="005D517F" w:rsidRDefault="005D517F" w:rsidP="00092ACC">
            <w:pPr>
              <w:jc w:val="both"/>
              <w:rPr>
                <w:i/>
                <w:iCs/>
                <w:sz w:val="20"/>
              </w:rPr>
            </w:pPr>
          </w:p>
          <w:p w14:paraId="472E27B0" w14:textId="4487AB10" w:rsidR="005D517F" w:rsidRPr="005D517F" w:rsidRDefault="008763E6" w:rsidP="00092ACC">
            <w:pPr>
              <w:jc w:val="both"/>
              <w:rPr>
                <w:i/>
                <w:iCs/>
                <w:sz w:val="20"/>
              </w:rPr>
            </w:pPr>
            <w:r>
              <w:rPr>
                <w:i/>
                <w:iCs/>
                <w:sz w:val="20"/>
              </w:rPr>
              <w:t xml:space="preserve">10. </w:t>
            </w:r>
            <w:r w:rsidR="005D517F" w:rsidRPr="005D517F">
              <w:rPr>
                <w:i/>
                <w:iCs/>
                <w:sz w:val="20"/>
              </w:rPr>
              <w:t>Wszelkie podatki dochodowe od osób fizycznych związane z pracownikami Kontrahenta ponosi Kontrahent.</w:t>
            </w:r>
          </w:p>
        </w:tc>
        <w:tc>
          <w:tcPr>
            <w:tcW w:w="288" w:type="dxa"/>
          </w:tcPr>
          <w:p w14:paraId="2763673E" w14:textId="77777777" w:rsidR="005D517F" w:rsidRPr="005D517F" w:rsidRDefault="005D517F" w:rsidP="00092ACC">
            <w:pPr>
              <w:jc w:val="both"/>
              <w:rPr>
                <w:i/>
                <w:iCs/>
                <w:sz w:val="20"/>
              </w:rPr>
            </w:pPr>
          </w:p>
        </w:tc>
        <w:tc>
          <w:tcPr>
            <w:tcW w:w="4247" w:type="dxa"/>
          </w:tcPr>
          <w:p w14:paraId="2352973D" w14:textId="09B10151" w:rsidR="005D517F" w:rsidRPr="008763E6" w:rsidRDefault="005D517F" w:rsidP="008763E6">
            <w:pPr>
              <w:jc w:val="both"/>
              <w:rPr>
                <w:i/>
                <w:iCs/>
                <w:sz w:val="20"/>
                <w:lang w:val="en-GB"/>
              </w:rPr>
            </w:pPr>
          </w:p>
        </w:tc>
      </w:tr>
    </w:tbl>
    <w:p w14:paraId="10153496" w14:textId="77777777" w:rsidR="00A91DFB" w:rsidRPr="002109AA" w:rsidRDefault="00A91DFB" w:rsidP="00EF059F">
      <w:pPr>
        <w:jc w:val="both"/>
        <w:rPr>
          <w:sz w:val="28"/>
          <w:szCs w:val="28"/>
          <w:lang w:val="en-US"/>
        </w:rPr>
      </w:pPr>
    </w:p>
    <w:p w14:paraId="0E3B632B" w14:textId="77777777" w:rsidR="001E189B" w:rsidRDefault="001E189B">
      <w:pPr>
        <w:rPr>
          <w:b/>
          <w:sz w:val="28"/>
          <w:szCs w:val="28"/>
          <w:lang w:val="en-US"/>
        </w:rPr>
      </w:pPr>
      <w:r>
        <w:rPr>
          <w:b/>
          <w:sz w:val="28"/>
          <w:szCs w:val="28"/>
          <w:lang w:val="en-US"/>
        </w:rPr>
        <w:br w:type="page"/>
      </w:r>
    </w:p>
    <w:p w14:paraId="188F16B1" w14:textId="5514759E" w:rsidR="00A91DFB" w:rsidRPr="00A50F6F" w:rsidRDefault="00A91DFB" w:rsidP="00A76DFD">
      <w:pPr>
        <w:pStyle w:val="Nagwek1"/>
        <w:numPr>
          <w:ilvl w:val="0"/>
          <w:numId w:val="31"/>
        </w:numPr>
        <w:ind w:left="0" w:hanging="567"/>
        <w:jc w:val="both"/>
        <w:rPr>
          <w:sz w:val="28"/>
          <w:szCs w:val="28"/>
        </w:rPr>
      </w:pPr>
      <w:bookmarkStart w:id="8" w:name="_Toc218080508"/>
      <w:r w:rsidRPr="00EF059F">
        <w:rPr>
          <w:color w:val="C00000"/>
          <w:sz w:val="32"/>
          <w:szCs w:val="32"/>
        </w:rPr>
        <w:lastRenderedPageBreak/>
        <w:t>Klauzula o obowiązku przekazywania przez zagranicznego usługodawcę odpowiednich informacji o swoich zagranicznych pracownikach, którzy będą przebywać w Polsce przez okres lub okresy przekraczające łącznie 183 dni w dowolnych następujących po sobie 12 miesiącach – d</w:t>
      </w:r>
      <w:r w:rsidR="00A76DFD">
        <w:rPr>
          <w:color w:val="C00000"/>
          <w:sz w:val="32"/>
          <w:szCs w:val="32"/>
        </w:rPr>
        <w:t>ane na potrzeby</w:t>
      </w:r>
      <w:r w:rsidRPr="00EF059F">
        <w:rPr>
          <w:color w:val="C00000"/>
          <w:sz w:val="32"/>
          <w:szCs w:val="32"/>
        </w:rPr>
        <w:t xml:space="preserve"> informacji ORD-W1</w:t>
      </w:r>
      <w:bookmarkEnd w:id="8"/>
    </w:p>
    <w:p w14:paraId="098A7C42" w14:textId="08D3D5AF" w:rsidR="00965F5F" w:rsidRDefault="00A76DFD" w:rsidP="00FA1AFD">
      <w:pPr>
        <w:spacing w:after="120"/>
        <w:jc w:val="both"/>
        <w:rPr>
          <w:bCs/>
          <w:sz w:val="20"/>
        </w:rPr>
      </w:pPr>
      <w:r>
        <w:rPr>
          <w:bCs/>
          <w:noProof/>
          <w:sz w:val="20"/>
          <w:u w:val="single"/>
        </w:rPr>
        <mc:AlternateContent>
          <mc:Choice Requires="wps">
            <w:drawing>
              <wp:anchor distT="0" distB="0" distL="114300" distR="114300" simplePos="0" relativeHeight="251671552" behindDoc="0" locked="0" layoutInCell="1" allowOverlap="1" wp14:anchorId="4BCC3E7D" wp14:editId="2237AF4A">
                <wp:simplePos x="0" y="0"/>
                <wp:positionH relativeFrom="column">
                  <wp:posOffset>-99695</wp:posOffset>
                </wp:positionH>
                <wp:positionV relativeFrom="paragraph">
                  <wp:posOffset>152400</wp:posOffset>
                </wp:positionV>
                <wp:extent cx="6012180" cy="1767840"/>
                <wp:effectExtent l="0" t="0" r="26670" b="22860"/>
                <wp:wrapNone/>
                <wp:docPr id="911345877" name="Prostokąt 1"/>
                <wp:cNvGraphicFramePr/>
                <a:graphic xmlns:a="http://schemas.openxmlformats.org/drawingml/2006/main">
                  <a:graphicData uri="http://schemas.microsoft.com/office/word/2010/wordprocessingShape">
                    <wps:wsp>
                      <wps:cNvSpPr/>
                      <wps:spPr>
                        <a:xfrm>
                          <a:off x="0" y="0"/>
                          <a:ext cx="6012180" cy="1767840"/>
                        </a:xfrm>
                        <a:prstGeom prst="rect">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DCC1F82" id="Prostokąt 1" o:spid="_x0000_s1026" style="position:absolute;margin-left:-7.85pt;margin-top:12pt;width:473.4pt;height:139.2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" filled="f" strokecolor="#c0504d [3205]" strokeweight="2pt"/>
            </w:pict>
          </mc:Fallback>
        </mc:AlternateContent>
      </w:r>
    </w:p>
    <w:p w14:paraId="68D8FEA6" w14:textId="6980AF59" w:rsidR="00A76DFD" w:rsidRPr="00A76DFD" w:rsidRDefault="00A76DFD" w:rsidP="00A76DFD">
      <w:pPr>
        <w:jc w:val="both"/>
        <w:rPr>
          <w:bCs/>
          <w:sz w:val="20"/>
          <w:u w:val="single"/>
        </w:rPr>
      </w:pPr>
      <w:r w:rsidRPr="00A76DFD">
        <w:rPr>
          <w:bCs/>
          <w:sz w:val="20"/>
          <w:u w:val="single"/>
        </w:rPr>
        <w:t>Uwaga!</w:t>
      </w:r>
      <w:r w:rsidRPr="00A76DFD">
        <w:rPr>
          <w:bCs/>
          <w:noProof/>
          <w:sz w:val="20"/>
          <w:u w:val="single"/>
        </w:rPr>
        <w:t xml:space="preserve"> </w:t>
      </w:r>
    </w:p>
    <w:p w14:paraId="4466409E" w14:textId="0895A0CC" w:rsidR="00A91DFB" w:rsidRPr="00A76DFD" w:rsidRDefault="00A76DFD" w:rsidP="00A76DFD">
      <w:pPr>
        <w:jc w:val="both"/>
        <w:rPr>
          <w:bCs/>
          <w:sz w:val="20"/>
        </w:rPr>
      </w:pPr>
      <w:r w:rsidRPr="00A76DFD">
        <w:rPr>
          <w:bCs/>
          <w:sz w:val="20"/>
        </w:rPr>
        <w:t>Poniższa k</w:t>
      </w:r>
      <w:r w:rsidR="00A91DFB" w:rsidRPr="00A76DFD">
        <w:rPr>
          <w:bCs/>
          <w:sz w:val="20"/>
        </w:rPr>
        <w:t xml:space="preserve">lauzula ta powinna być zamieszczania w niektórych umowach – tylko tych spełniających </w:t>
      </w:r>
      <w:r w:rsidR="00A91DFB" w:rsidRPr="00A76DFD">
        <w:rPr>
          <w:b/>
          <w:i/>
          <w:iCs/>
          <w:sz w:val="20"/>
        </w:rPr>
        <w:t>łącznie</w:t>
      </w:r>
      <w:r w:rsidR="00A91DFB" w:rsidRPr="00A76DFD">
        <w:rPr>
          <w:bCs/>
          <w:sz w:val="20"/>
        </w:rPr>
        <w:t xml:space="preserve"> następujące trzy warunki:</w:t>
      </w:r>
    </w:p>
    <w:p w14:paraId="21C9CFB5" w14:textId="5F17747F" w:rsidR="00A91DFB" w:rsidRPr="00FA1AFD" w:rsidRDefault="00A91DFB" w:rsidP="00FA1AFD">
      <w:pPr>
        <w:pStyle w:val="Akapitzlist"/>
        <w:numPr>
          <w:ilvl w:val="0"/>
          <w:numId w:val="30"/>
        </w:numPr>
        <w:ind w:left="426"/>
        <w:jc w:val="both"/>
        <w:rPr>
          <w:rFonts w:ascii="Arial" w:hAnsi="Arial" w:cs="Arial"/>
          <w:i/>
          <w:sz w:val="20"/>
          <w:szCs w:val="20"/>
        </w:rPr>
      </w:pPr>
      <w:r w:rsidRPr="00FA1AFD">
        <w:rPr>
          <w:rFonts w:ascii="Arial" w:hAnsi="Arial" w:cs="Arial"/>
          <w:i/>
          <w:sz w:val="20"/>
          <w:szCs w:val="20"/>
        </w:rPr>
        <w:t xml:space="preserve">Umowa na </w:t>
      </w:r>
      <w:r w:rsidRPr="00FA1AFD">
        <w:rPr>
          <w:rFonts w:ascii="Arial" w:hAnsi="Arial" w:cs="Arial"/>
          <w:b/>
          <w:bCs/>
          <w:i/>
          <w:sz w:val="20"/>
          <w:szCs w:val="20"/>
        </w:rPr>
        <w:t>zakup</w:t>
      </w:r>
      <w:r w:rsidRPr="00FA1AFD">
        <w:rPr>
          <w:rFonts w:ascii="Arial" w:hAnsi="Arial" w:cs="Arial"/>
          <w:i/>
          <w:sz w:val="20"/>
          <w:szCs w:val="20"/>
        </w:rPr>
        <w:t xml:space="preserve"> </w:t>
      </w:r>
      <w:r w:rsidRPr="00FA1AFD">
        <w:rPr>
          <w:rFonts w:ascii="Arial" w:hAnsi="Arial" w:cs="Arial"/>
          <w:b/>
          <w:bCs/>
          <w:i/>
          <w:sz w:val="20"/>
          <w:szCs w:val="20"/>
        </w:rPr>
        <w:t>usług</w:t>
      </w:r>
      <w:r w:rsidRPr="00FA1AFD">
        <w:rPr>
          <w:rFonts w:ascii="Arial" w:hAnsi="Arial" w:cs="Arial"/>
          <w:i/>
          <w:sz w:val="20"/>
          <w:szCs w:val="20"/>
        </w:rPr>
        <w:t xml:space="preserve">. </w:t>
      </w:r>
    </w:p>
    <w:p w14:paraId="56321238" w14:textId="2B71E8DC" w:rsidR="00A91DFB" w:rsidRPr="00FA1AFD" w:rsidRDefault="00A91DFB" w:rsidP="00FA1AFD">
      <w:pPr>
        <w:pStyle w:val="Akapitzlist"/>
        <w:numPr>
          <w:ilvl w:val="0"/>
          <w:numId w:val="30"/>
        </w:numPr>
        <w:ind w:left="426"/>
        <w:jc w:val="both"/>
        <w:rPr>
          <w:rFonts w:ascii="Arial" w:hAnsi="Arial" w:cs="Arial"/>
          <w:i/>
          <w:sz w:val="20"/>
          <w:szCs w:val="20"/>
        </w:rPr>
      </w:pPr>
      <w:r w:rsidRPr="00FA1AFD">
        <w:rPr>
          <w:rFonts w:ascii="Arial" w:hAnsi="Arial" w:cs="Arial"/>
          <w:i/>
          <w:sz w:val="20"/>
          <w:szCs w:val="20"/>
        </w:rPr>
        <w:t xml:space="preserve">Umowa z </w:t>
      </w:r>
      <w:r w:rsidRPr="00FA1AFD">
        <w:rPr>
          <w:rFonts w:ascii="Arial" w:hAnsi="Arial" w:cs="Arial"/>
          <w:b/>
          <w:bCs/>
          <w:i/>
          <w:sz w:val="20"/>
          <w:szCs w:val="20"/>
        </w:rPr>
        <w:t>zagranicznym</w:t>
      </w:r>
      <w:r w:rsidRPr="00FA1AFD">
        <w:rPr>
          <w:rFonts w:ascii="Arial" w:hAnsi="Arial" w:cs="Arial"/>
          <w:i/>
          <w:sz w:val="20"/>
          <w:szCs w:val="20"/>
        </w:rPr>
        <w:t xml:space="preserve"> kontrahentem (ale już </w:t>
      </w:r>
      <w:r w:rsidRPr="00FA1AFD">
        <w:rPr>
          <w:rFonts w:ascii="Arial" w:hAnsi="Arial" w:cs="Arial"/>
          <w:b/>
          <w:bCs/>
          <w:i/>
          <w:sz w:val="20"/>
          <w:szCs w:val="20"/>
        </w:rPr>
        <w:t>nie z oddziałem</w:t>
      </w:r>
      <w:r w:rsidRPr="00FA1AFD">
        <w:rPr>
          <w:rFonts w:ascii="Arial" w:hAnsi="Arial" w:cs="Arial"/>
          <w:i/>
          <w:sz w:val="20"/>
          <w:szCs w:val="20"/>
        </w:rPr>
        <w:t xml:space="preserve"> zagranicznego kontrahenta!).</w:t>
      </w:r>
    </w:p>
    <w:p w14:paraId="59F1C269" w14:textId="5B209E9A" w:rsidR="00A91DFB" w:rsidRPr="00FA1AFD" w:rsidRDefault="00A91DFB" w:rsidP="00FA1AFD">
      <w:pPr>
        <w:pStyle w:val="Akapitzlist"/>
        <w:numPr>
          <w:ilvl w:val="0"/>
          <w:numId w:val="30"/>
        </w:numPr>
        <w:ind w:left="426"/>
        <w:jc w:val="both"/>
        <w:rPr>
          <w:rFonts w:ascii="Arial" w:hAnsi="Arial" w:cs="Arial"/>
          <w:i/>
          <w:sz w:val="20"/>
          <w:szCs w:val="20"/>
        </w:rPr>
      </w:pPr>
      <w:r w:rsidRPr="00FA1AFD">
        <w:rPr>
          <w:rFonts w:ascii="Arial" w:hAnsi="Arial" w:cs="Arial"/>
          <w:i/>
          <w:sz w:val="20"/>
          <w:szCs w:val="20"/>
        </w:rPr>
        <w:t xml:space="preserve">Zagraniczny kontrahent do świadczenia usług na rzecz ORLENU ma zamiar wykorzystywać </w:t>
      </w:r>
      <w:r w:rsidRPr="00FA1AFD">
        <w:rPr>
          <w:rFonts w:ascii="Arial" w:hAnsi="Arial" w:cs="Arial"/>
          <w:b/>
          <w:bCs/>
          <w:i/>
          <w:sz w:val="20"/>
          <w:szCs w:val="20"/>
        </w:rPr>
        <w:t>zagraniczne osoby fizyczne</w:t>
      </w:r>
      <w:r w:rsidRPr="00FA1AFD">
        <w:rPr>
          <w:rFonts w:ascii="Arial" w:hAnsi="Arial" w:cs="Arial"/>
          <w:i/>
          <w:sz w:val="20"/>
          <w:szCs w:val="20"/>
        </w:rPr>
        <w:t xml:space="preserve"> i osoby te mają </w:t>
      </w:r>
      <w:r w:rsidRPr="00FA1AFD">
        <w:rPr>
          <w:rFonts w:ascii="Arial" w:hAnsi="Arial" w:cs="Arial"/>
          <w:b/>
          <w:bCs/>
          <w:i/>
          <w:sz w:val="20"/>
          <w:szCs w:val="20"/>
        </w:rPr>
        <w:t>przebywać w związku z tym co najmniej przez kilka miesięcy na terytorium Polski</w:t>
      </w:r>
      <w:r w:rsidRPr="00FA1AFD">
        <w:rPr>
          <w:rFonts w:ascii="Arial" w:hAnsi="Arial" w:cs="Arial"/>
          <w:i/>
          <w:sz w:val="20"/>
          <w:szCs w:val="20"/>
        </w:rPr>
        <w:t xml:space="preserve">.        </w:t>
      </w:r>
    </w:p>
    <w:p w14:paraId="2ABC2EB5" w14:textId="04F82838" w:rsidR="00A91DFB" w:rsidRDefault="00A91DFB" w:rsidP="00A91DFB">
      <w:pPr>
        <w:jc w:val="both"/>
        <w:rPr>
          <w:i/>
          <w:sz w:val="20"/>
        </w:rPr>
      </w:pPr>
      <w:r w:rsidRPr="00FA1AFD">
        <w:rPr>
          <w:i/>
          <w:sz w:val="20"/>
        </w:rPr>
        <w:t xml:space="preserve">Klauzula odwołuje się w swojej treści do załącznika, który wtedy </w:t>
      </w:r>
      <w:r w:rsidRPr="00FA1AFD">
        <w:rPr>
          <w:b/>
          <w:bCs/>
          <w:i/>
          <w:sz w:val="20"/>
        </w:rPr>
        <w:t>musi być też załącznikiem do umowy</w:t>
      </w:r>
      <w:r w:rsidRPr="00FA1AFD">
        <w:rPr>
          <w:i/>
          <w:sz w:val="20"/>
        </w:rPr>
        <w:t xml:space="preserve"> z kontrahentem.</w:t>
      </w:r>
    </w:p>
    <w:p w14:paraId="35572EBF" w14:textId="77777777" w:rsidR="00A76DFD" w:rsidRDefault="00A76DFD" w:rsidP="00A91DFB">
      <w:pPr>
        <w:jc w:val="both"/>
        <w:rPr>
          <w: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88"/>
        <w:gridCol w:w="4247"/>
      </w:tblGrid>
      <w:tr w:rsidR="00FA1AFD" w:rsidRPr="001618FA" w14:paraId="7567338C" w14:textId="77777777" w:rsidTr="0077697D">
        <w:trPr>
          <w:trHeight w:val="7924"/>
        </w:trPr>
        <w:tc>
          <w:tcPr>
            <w:tcW w:w="4390" w:type="dxa"/>
          </w:tcPr>
          <w:p w14:paraId="10589333" w14:textId="5CEE4ACF" w:rsidR="00FA1AFD" w:rsidRPr="00FA1AFD" w:rsidRDefault="008763E6" w:rsidP="00FA1AFD">
            <w:pPr>
              <w:jc w:val="both"/>
              <w:rPr>
                <w:i/>
                <w:iCs/>
                <w:sz w:val="20"/>
              </w:rPr>
            </w:pPr>
            <w:r>
              <w:rPr>
                <w:i/>
                <w:iCs/>
                <w:sz w:val="20"/>
              </w:rPr>
              <w:t xml:space="preserve">1. </w:t>
            </w:r>
            <w:r w:rsidR="00FA1AFD" w:rsidRPr="00FA1AFD">
              <w:rPr>
                <w:i/>
                <w:iCs/>
                <w:sz w:val="20"/>
              </w:rPr>
              <w:t xml:space="preserve">Jeśli Wykonawca do świadczenia Usług na rzecz ORLEN S.A. </w:t>
            </w:r>
            <w:proofErr w:type="gramStart"/>
            <w:r w:rsidR="00FA1AFD" w:rsidRPr="00FA1AFD">
              <w:rPr>
                <w:i/>
                <w:iCs/>
                <w:sz w:val="20"/>
              </w:rPr>
              <w:t>zamierza</w:t>
            </w:r>
            <w:proofErr w:type="gramEnd"/>
            <w:r w:rsidR="00FA1AFD" w:rsidRPr="00FA1AFD">
              <w:rPr>
                <w:i/>
                <w:iCs/>
                <w:sz w:val="20"/>
              </w:rPr>
              <w:t xml:space="preserve"> korzystać z osoby lub osób fizycznych (jako swoich pracowników lub podwykonawców), mających miejsce zamieszkania poza Polską, które w związku z tym mają przebywać w Polsce przez okres lub okresy przekraczające łącznie 183 dni podczas dowolnych następujących po sobie 12 miesięcy, to Wykonawca obowiązany jest przekazać ORLEN S.A. </w:t>
            </w:r>
            <w:proofErr w:type="gramStart"/>
            <w:r w:rsidR="00FA1AFD" w:rsidRPr="00FA1AFD">
              <w:rPr>
                <w:i/>
                <w:iCs/>
                <w:sz w:val="20"/>
              </w:rPr>
              <w:t>zestaw</w:t>
            </w:r>
            <w:proofErr w:type="gramEnd"/>
            <w:r w:rsidR="00FA1AFD" w:rsidRPr="00FA1AFD">
              <w:rPr>
                <w:i/>
                <w:iCs/>
                <w:sz w:val="20"/>
              </w:rPr>
              <w:t xml:space="preserve"> danych takiej osoby lub osób. Taki zestaw danych sporządzony będzie przez Wykonawcę według wzoru stanowiącego Załącznik nr ___ do Umowy i przekazywany ORLEN S.A. </w:t>
            </w:r>
            <w:proofErr w:type="gramStart"/>
            <w:r w:rsidR="00FA1AFD" w:rsidRPr="00FA1AFD">
              <w:rPr>
                <w:i/>
                <w:iCs/>
                <w:sz w:val="20"/>
              </w:rPr>
              <w:t>do</w:t>
            </w:r>
            <w:proofErr w:type="gramEnd"/>
            <w:r w:rsidR="00FA1AFD" w:rsidRPr="00FA1AFD">
              <w:rPr>
                <w:i/>
                <w:iCs/>
                <w:sz w:val="20"/>
              </w:rPr>
              <w:t xml:space="preserve"> 10-go dnia miesiąca następującego po miesiącu, w którym taka osoba lub osoby rozpoczęły świadczenie swojej pracy lub usług w ramach świadczenia usług przez Wykonawcę dla ORLEN S.A. Wspomniany zestaw danych zostanie przekazany do polskiego organu podatkowego zgodnie z wymogiem nałożonym na ORLEN S.A. </w:t>
            </w:r>
            <w:proofErr w:type="gramStart"/>
            <w:r w:rsidR="00FA1AFD" w:rsidRPr="00FA1AFD">
              <w:rPr>
                <w:i/>
                <w:iCs/>
                <w:sz w:val="20"/>
              </w:rPr>
              <w:t>przez</w:t>
            </w:r>
            <w:proofErr w:type="gramEnd"/>
            <w:r w:rsidR="00FA1AFD" w:rsidRPr="00FA1AFD">
              <w:rPr>
                <w:i/>
                <w:iCs/>
                <w:sz w:val="20"/>
              </w:rPr>
              <w:t xml:space="preserve"> polskie prawo podatkowe.    </w:t>
            </w:r>
          </w:p>
          <w:p w14:paraId="3F1A4841" w14:textId="77777777" w:rsidR="00FA1AFD" w:rsidRPr="00FA1AFD" w:rsidRDefault="00FA1AFD" w:rsidP="00FA1AFD">
            <w:pPr>
              <w:jc w:val="both"/>
              <w:rPr>
                <w:i/>
                <w:iCs/>
                <w:sz w:val="20"/>
              </w:rPr>
            </w:pPr>
          </w:p>
          <w:p w14:paraId="6964ACB8" w14:textId="259E0C3F" w:rsidR="00965F5F" w:rsidRPr="00965F5F" w:rsidRDefault="008763E6" w:rsidP="00965F5F">
            <w:pPr>
              <w:jc w:val="both"/>
              <w:rPr>
                <w:i/>
                <w:iCs/>
                <w:sz w:val="20"/>
              </w:rPr>
            </w:pPr>
            <w:r>
              <w:rPr>
                <w:i/>
                <w:iCs/>
                <w:sz w:val="20"/>
              </w:rPr>
              <w:t xml:space="preserve">2. </w:t>
            </w:r>
            <w:r w:rsidR="00FA1AFD" w:rsidRPr="00FA1AFD">
              <w:rPr>
                <w:i/>
                <w:iCs/>
                <w:sz w:val="20"/>
              </w:rPr>
              <w:t xml:space="preserve">W razie niewywiązania się Wykonawcy z obowiązków wskazanych powyżej w ust. 1, które spowodowałoby niewywiązanie się przez ORLEN S.A. </w:t>
            </w:r>
            <w:proofErr w:type="gramStart"/>
            <w:r w:rsidR="00FA1AFD" w:rsidRPr="00FA1AFD">
              <w:rPr>
                <w:i/>
                <w:iCs/>
                <w:sz w:val="20"/>
              </w:rPr>
              <w:t>z</w:t>
            </w:r>
            <w:proofErr w:type="gramEnd"/>
            <w:r w:rsidR="00FA1AFD" w:rsidRPr="00FA1AFD">
              <w:rPr>
                <w:i/>
                <w:iCs/>
                <w:sz w:val="20"/>
              </w:rPr>
              <w:t xml:space="preserve"> obowiązku terminowego przekazania właściwemu organowi podatkowemu informacji o takich osobach, Wykonawca zobowiązuje się do zwrotu na rzecz ORLEN równowartości wszelkich kar, grzywien i sankcji, jakimi z tego tytułu obciążony zostanie ORLEN S.A. </w:t>
            </w:r>
            <w:proofErr w:type="gramStart"/>
            <w:r w:rsidR="00FA1AFD" w:rsidRPr="00FA1AFD">
              <w:rPr>
                <w:i/>
                <w:iCs/>
                <w:sz w:val="20"/>
              </w:rPr>
              <w:t>lub</w:t>
            </w:r>
            <w:proofErr w:type="gramEnd"/>
            <w:r w:rsidR="00FA1AFD" w:rsidRPr="00FA1AFD">
              <w:rPr>
                <w:i/>
                <w:iCs/>
                <w:sz w:val="20"/>
              </w:rPr>
              <w:t xml:space="preserve"> jego pracownicy. </w:t>
            </w:r>
            <w:bookmarkStart w:id="9" w:name="_GoBack"/>
            <w:bookmarkEnd w:id="9"/>
          </w:p>
        </w:tc>
        <w:tc>
          <w:tcPr>
            <w:tcW w:w="288" w:type="dxa"/>
          </w:tcPr>
          <w:p w14:paraId="0D1731E3" w14:textId="77777777" w:rsidR="00FA1AFD" w:rsidRPr="00FA1AFD" w:rsidRDefault="00FA1AFD" w:rsidP="00FA1AFD">
            <w:pPr>
              <w:jc w:val="both"/>
              <w:rPr>
                <w:i/>
                <w:iCs/>
                <w:sz w:val="20"/>
              </w:rPr>
            </w:pPr>
          </w:p>
        </w:tc>
        <w:tc>
          <w:tcPr>
            <w:tcW w:w="4247" w:type="dxa"/>
          </w:tcPr>
          <w:p w14:paraId="6255172E" w14:textId="4C7501F5" w:rsidR="00FA1AFD" w:rsidRPr="001618FA" w:rsidRDefault="00FA1AFD" w:rsidP="00FA1AFD">
            <w:pPr>
              <w:jc w:val="both"/>
              <w:rPr>
                <w:i/>
                <w:iCs/>
                <w:sz w:val="20"/>
                <w:lang w:val="en-GB"/>
              </w:rPr>
            </w:pPr>
          </w:p>
        </w:tc>
      </w:tr>
    </w:tbl>
    <w:p w14:paraId="7693B4EF" w14:textId="7EB3D8BC" w:rsidR="005974C0" w:rsidRPr="004A1A4C" w:rsidRDefault="005974C0" w:rsidP="00212CDA">
      <w:pPr>
        <w:pStyle w:val="Nagwek1"/>
        <w:jc w:val="both"/>
        <w:rPr>
          <w:rFonts w:asciiTheme="minorHAnsi" w:eastAsia="Calibri" w:hAnsiTheme="minorHAnsi" w:cstheme="minorHAnsi"/>
          <w:i/>
          <w:iCs/>
          <w:sz w:val="22"/>
          <w:szCs w:val="22"/>
          <w:lang w:val="en-GB"/>
        </w:rPr>
      </w:pPr>
    </w:p>
    <w:sectPr w:rsidR="005974C0" w:rsidRPr="004A1A4C" w:rsidSect="00991109">
      <w:type w:val="continuous"/>
      <w:pgSz w:w="11906" w:h="16838"/>
      <w:pgMar w:top="2268"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FA808" w14:textId="77777777" w:rsidR="00C63F0D" w:rsidRDefault="00C63F0D">
      <w:r>
        <w:separator/>
      </w:r>
    </w:p>
  </w:endnote>
  <w:endnote w:type="continuationSeparator" w:id="0">
    <w:p w14:paraId="3D98DE9D" w14:textId="77777777" w:rsidR="00C63F0D" w:rsidRDefault="00C63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5828255"/>
      <w:docPartObj>
        <w:docPartGallery w:val="Page Numbers (Bottom of Page)"/>
        <w:docPartUnique/>
      </w:docPartObj>
    </w:sdtPr>
    <w:sdtEndPr/>
    <w:sdtContent>
      <w:p w14:paraId="676EBE41" w14:textId="038F4DFC" w:rsidR="00585F9A" w:rsidRDefault="00585F9A">
        <w:pPr>
          <w:pStyle w:val="Stopka"/>
          <w:jc w:val="right"/>
        </w:pPr>
        <w:r>
          <w:fldChar w:fldCharType="begin"/>
        </w:r>
        <w:r>
          <w:instrText>PAGE   \* MERGEFORMAT</w:instrText>
        </w:r>
        <w:r>
          <w:fldChar w:fldCharType="separate"/>
        </w:r>
        <w:r w:rsidR="009C0D49">
          <w:rPr>
            <w:noProof/>
          </w:rPr>
          <w:t>16</w:t>
        </w:r>
        <w:r>
          <w:fldChar w:fldCharType="end"/>
        </w:r>
      </w:p>
    </w:sdtContent>
  </w:sdt>
  <w:p w14:paraId="3760BB18" w14:textId="77777777" w:rsidR="00585F9A" w:rsidRDefault="00585F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8377858"/>
      <w:docPartObj>
        <w:docPartGallery w:val="Page Numbers (Bottom of Page)"/>
        <w:docPartUnique/>
      </w:docPartObj>
    </w:sdtPr>
    <w:sdtEndPr/>
    <w:sdtContent>
      <w:p w14:paraId="6DE26E0E" w14:textId="0079941D" w:rsidR="00903C11" w:rsidRDefault="00903C11">
        <w:pPr>
          <w:pStyle w:val="Stopka"/>
          <w:jc w:val="right"/>
        </w:pPr>
        <w:r>
          <w:fldChar w:fldCharType="begin"/>
        </w:r>
        <w:r>
          <w:instrText>PAGE   \* MERGEFORMAT</w:instrText>
        </w:r>
        <w:r>
          <w:fldChar w:fldCharType="separate"/>
        </w:r>
        <w:r w:rsidR="009C0D49">
          <w:rPr>
            <w:noProof/>
          </w:rPr>
          <w:t>15</w:t>
        </w:r>
        <w:r>
          <w:fldChar w:fldCharType="end"/>
        </w:r>
      </w:p>
    </w:sdtContent>
  </w:sdt>
  <w:p w14:paraId="6A5AFD40" w14:textId="77777777" w:rsidR="00903C11" w:rsidRDefault="00903C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1EB5E" w14:textId="77777777" w:rsidR="00C63F0D" w:rsidRDefault="00C63F0D">
      <w:r>
        <w:separator/>
      </w:r>
    </w:p>
  </w:footnote>
  <w:footnote w:type="continuationSeparator" w:id="0">
    <w:p w14:paraId="0586FFF1" w14:textId="77777777" w:rsidR="00C63F0D" w:rsidRDefault="00C63F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4DAD3" w14:textId="54E989D0" w:rsidR="009A31D9" w:rsidRDefault="007E21AD" w:rsidP="007E21AD">
    <w:pPr>
      <w:pStyle w:val="Nagwek"/>
      <w:tabs>
        <w:tab w:val="clear" w:pos="4536"/>
        <w:tab w:val="clear" w:pos="9072"/>
        <w:tab w:val="left" w:pos="4188"/>
      </w:tabs>
      <w:jc w:val="center"/>
    </w:pPr>
    <w:r>
      <w:rPr>
        <w:noProof/>
      </w:rPr>
      <w:drawing>
        <wp:inline distT="0" distB="0" distL="0" distR="0" wp14:anchorId="3CBB4FF3" wp14:editId="0FC829CE">
          <wp:extent cx="778510" cy="778510"/>
          <wp:effectExtent l="0" t="0" r="2540" b="2540"/>
          <wp:docPr id="2" name="Obraz 2" descr="Obraz zawierający tekst, Grafika, Czcionka, czerwony&#10;&#10;Zawartość wygenerowana przez AI może być niepoprawna."/>
          <wp:cNvGraphicFramePr/>
          <a:graphic xmlns:a="http://schemas.openxmlformats.org/drawingml/2006/main">
            <a:graphicData uri="http://schemas.openxmlformats.org/drawingml/2006/picture">
              <pic:pic xmlns:pic="http://schemas.openxmlformats.org/drawingml/2006/picture">
                <pic:nvPicPr>
                  <pic:cNvPr id="2" name="Obraz 2" descr="Obraz zawierający tekst, Grafika, Czcionka, czerwony&#10;&#10;Zawartość wygenerowana przez AI może być niepoprawna."/>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8510" cy="77851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1BB00" w14:textId="71620E5B" w:rsidR="00C3676F" w:rsidRDefault="001618FA" w:rsidP="007E21AD">
    <w:pPr>
      <w:pStyle w:val="Nagwek"/>
      <w:jc w:val="center"/>
    </w:pPr>
    <w:r>
      <w:rPr>
        <w:noProof/>
      </w:rPr>
      <w:drawing>
        <wp:inline distT="0" distB="0" distL="0" distR="0" wp14:anchorId="59CDACE6" wp14:editId="426EC680">
          <wp:extent cx="778510" cy="778510"/>
          <wp:effectExtent l="0" t="0" r="2540" b="2540"/>
          <wp:docPr id="195803480" name="Obraz 195803480" descr="Obraz zawierający tekst, Grafika, Czcionka, czerwony&#10;&#10;Zawartość wygenerowana przez AI może być niepoprawna."/>
          <wp:cNvGraphicFramePr/>
          <a:graphic xmlns:a="http://schemas.openxmlformats.org/drawingml/2006/main">
            <a:graphicData uri="http://schemas.openxmlformats.org/drawingml/2006/picture">
              <pic:pic xmlns:pic="http://schemas.openxmlformats.org/drawingml/2006/picture">
                <pic:nvPicPr>
                  <pic:cNvPr id="2" name="Obraz 2" descr="Obraz zawierający tekst, Grafika, Czcionka, czerwony&#10;&#10;Zawartość wygenerowana przez AI może być niepoprawna."/>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8510" cy="7785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11C1F"/>
    <w:multiLevelType w:val="hybridMultilevel"/>
    <w:tmpl w:val="E5660A50"/>
    <w:lvl w:ilvl="0" w:tplc="AA96B1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B6663F"/>
    <w:multiLevelType w:val="hybridMultilevel"/>
    <w:tmpl w:val="CF0CAC6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664681"/>
    <w:multiLevelType w:val="hybridMultilevel"/>
    <w:tmpl w:val="C4801CC8"/>
    <w:lvl w:ilvl="0" w:tplc="9708A536">
      <w:start w:val="1"/>
      <w:numFmt w:val="lowerLetter"/>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BE57C51"/>
    <w:multiLevelType w:val="hybridMultilevel"/>
    <w:tmpl w:val="9EDA9F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CC1856"/>
    <w:multiLevelType w:val="hybridMultilevel"/>
    <w:tmpl w:val="8BE0B7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B92975"/>
    <w:multiLevelType w:val="hybridMultilevel"/>
    <w:tmpl w:val="343A04EE"/>
    <w:lvl w:ilvl="0" w:tplc="94ECAEA6">
      <w:start w:val="1"/>
      <w:numFmt w:val="decimal"/>
      <w:lvlText w:val="%1."/>
      <w:lvlJc w:val="left"/>
      <w:pPr>
        <w:ind w:left="720" w:hanging="360"/>
      </w:pPr>
      <w:rPr>
        <w:rFonts w:hint="default"/>
        <w:b w:val="0"/>
        <w:bCs w:val="0"/>
        <w:color w:val="C00000"/>
        <w:sz w:val="32"/>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D64018"/>
    <w:multiLevelType w:val="hybridMultilevel"/>
    <w:tmpl w:val="286038B8"/>
    <w:lvl w:ilvl="0" w:tplc="430EE95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963D56"/>
    <w:multiLevelType w:val="hybridMultilevel"/>
    <w:tmpl w:val="7D9C6C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1B7B0073"/>
    <w:multiLevelType w:val="hybridMultilevel"/>
    <w:tmpl w:val="168EB7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310DB6"/>
    <w:multiLevelType w:val="hybridMultilevel"/>
    <w:tmpl w:val="7D9C6C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20F62DD"/>
    <w:multiLevelType w:val="hybridMultilevel"/>
    <w:tmpl w:val="E97486B6"/>
    <w:lvl w:ilvl="0" w:tplc="92288280">
      <w:start w:val="1"/>
      <w:numFmt w:val="lowerRoman"/>
      <w:lvlText w:val="(%1)"/>
      <w:lvlJc w:val="left"/>
      <w:pPr>
        <w:ind w:left="749" w:hanging="720"/>
      </w:pPr>
      <w:rPr>
        <w:rFonts w:hint="default"/>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11" w15:restartNumberingAfterBreak="0">
    <w:nsid w:val="297811AB"/>
    <w:multiLevelType w:val="hybridMultilevel"/>
    <w:tmpl w:val="95C2CF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663A30"/>
    <w:multiLevelType w:val="hybridMultilevel"/>
    <w:tmpl w:val="CD4EBF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4D4A57"/>
    <w:multiLevelType w:val="hybridMultilevel"/>
    <w:tmpl w:val="55505DE2"/>
    <w:lvl w:ilvl="0" w:tplc="63F2CAEC">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D81249"/>
    <w:multiLevelType w:val="hybridMultilevel"/>
    <w:tmpl w:val="618E13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5B930A9"/>
    <w:multiLevelType w:val="hybridMultilevel"/>
    <w:tmpl w:val="3DE872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98A181C"/>
    <w:multiLevelType w:val="hybridMultilevel"/>
    <w:tmpl w:val="E206AD4E"/>
    <w:lvl w:ilvl="0" w:tplc="3BE644E8">
      <w:start w:val="1"/>
      <w:numFmt w:val="decimal"/>
      <w:lvlText w:val="%1."/>
      <w:lvlJc w:val="left"/>
      <w:pPr>
        <w:ind w:left="502" w:hanging="360"/>
      </w:pPr>
      <w:rPr>
        <w:rFonts w:hint="default"/>
        <w:b/>
        <w:i w:val="0"/>
        <w:iCs/>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036A1E"/>
    <w:multiLevelType w:val="hybridMultilevel"/>
    <w:tmpl w:val="B7FE2836"/>
    <w:lvl w:ilvl="0" w:tplc="2B7CB46A">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A45884"/>
    <w:multiLevelType w:val="hybridMultilevel"/>
    <w:tmpl w:val="38046D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F57847"/>
    <w:multiLevelType w:val="hybridMultilevel"/>
    <w:tmpl w:val="80C22F5A"/>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39623D"/>
    <w:multiLevelType w:val="hybridMultilevel"/>
    <w:tmpl w:val="38ACA1E8"/>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9C97335"/>
    <w:multiLevelType w:val="hybridMultilevel"/>
    <w:tmpl w:val="B41876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D7A7EF0"/>
    <w:multiLevelType w:val="hybridMultilevel"/>
    <w:tmpl w:val="38ACA1E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DC70693"/>
    <w:multiLevelType w:val="hybridMultilevel"/>
    <w:tmpl w:val="AA60D4C0"/>
    <w:lvl w:ilvl="0" w:tplc="AB9643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E84BC3"/>
    <w:multiLevelType w:val="hybridMultilevel"/>
    <w:tmpl w:val="1C2C4556"/>
    <w:lvl w:ilvl="0" w:tplc="4B1CF35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7A311D"/>
    <w:multiLevelType w:val="hybridMultilevel"/>
    <w:tmpl w:val="347CDD38"/>
    <w:lvl w:ilvl="0" w:tplc="7CB0FEA2">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4F188A"/>
    <w:multiLevelType w:val="hybridMultilevel"/>
    <w:tmpl w:val="832478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6D4372"/>
    <w:multiLevelType w:val="hybridMultilevel"/>
    <w:tmpl w:val="423ECE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8F63071"/>
    <w:multiLevelType w:val="hybridMultilevel"/>
    <w:tmpl w:val="322E7464"/>
    <w:lvl w:ilvl="0" w:tplc="AA96B19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5F453E"/>
    <w:multiLevelType w:val="hybridMultilevel"/>
    <w:tmpl w:val="C4801CC8"/>
    <w:lvl w:ilvl="0" w:tplc="FFFFFFFF">
      <w:start w:val="1"/>
      <w:numFmt w:val="lowerLetter"/>
      <w:lvlText w:val="%1)"/>
      <w:lvlJc w:val="left"/>
      <w:pPr>
        <w:ind w:left="720" w:hanging="360"/>
      </w:pPr>
      <w:rPr>
        <w:i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5D90392C"/>
    <w:multiLevelType w:val="hybridMultilevel"/>
    <w:tmpl w:val="3DE872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AA3591"/>
    <w:multiLevelType w:val="hybridMultilevel"/>
    <w:tmpl w:val="1C2C4556"/>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76E4338"/>
    <w:multiLevelType w:val="hybridMultilevel"/>
    <w:tmpl w:val="F25655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C3397A"/>
    <w:multiLevelType w:val="hybridMultilevel"/>
    <w:tmpl w:val="9EDA9F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836060"/>
    <w:multiLevelType w:val="hybridMultilevel"/>
    <w:tmpl w:val="4A4CC08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D85E1D"/>
    <w:multiLevelType w:val="hybridMultilevel"/>
    <w:tmpl w:val="7D9C6C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7BAE06EA"/>
    <w:multiLevelType w:val="hybridMultilevel"/>
    <w:tmpl w:val="042E90A8"/>
    <w:lvl w:ilvl="0" w:tplc="AB9643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32"/>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9"/>
  </w:num>
  <w:num w:numId="9">
    <w:abstractNumId w:val="2"/>
  </w:num>
  <w:num w:numId="10">
    <w:abstractNumId w:val="35"/>
  </w:num>
  <w:num w:numId="11">
    <w:abstractNumId w:val="36"/>
  </w:num>
  <w:num w:numId="12">
    <w:abstractNumId w:val="29"/>
  </w:num>
  <w:num w:numId="13">
    <w:abstractNumId w:val="28"/>
  </w:num>
  <w:num w:numId="14">
    <w:abstractNumId w:val="16"/>
  </w:num>
  <w:num w:numId="15">
    <w:abstractNumId w:val="12"/>
  </w:num>
  <w:num w:numId="16">
    <w:abstractNumId w:val="13"/>
  </w:num>
  <w:num w:numId="17">
    <w:abstractNumId w:val="1"/>
  </w:num>
  <w:num w:numId="18">
    <w:abstractNumId w:val="10"/>
  </w:num>
  <w:num w:numId="19">
    <w:abstractNumId w:val="19"/>
  </w:num>
  <w:num w:numId="20">
    <w:abstractNumId w:val="21"/>
  </w:num>
  <w:num w:numId="21">
    <w:abstractNumId w:val="6"/>
  </w:num>
  <w:num w:numId="22">
    <w:abstractNumId w:val="8"/>
  </w:num>
  <w:num w:numId="23">
    <w:abstractNumId w:val="26"/>
  </w:num>
  <w:num w:numId="24">
    <w:abstractNumId w:val="34"/>
  </w:num>
  <w:num w:numId="25">
    <w:abstractNumId w:val="25"/>
  </w:num>
  <w:num w:numId="26">
    <w:abstractNumId w:val="0"/>
  </w:num>
  <w:num w:numId="27">
    <w:abstractNumId w:val="27"/>
  </w:num>
  <w:num w:numId="28">
    <w:abstractNumId w:val="14"/>
  </w:num>
  <w:num w:numId="29">
    <w:abstractNumId w:val="17"/>
  </w:num>
  <w:num w:numId="30">
    <w:abstractNumId w:val="23"/>
  </w:num>
  <w:num w:numId="31">
    <w:abstractNumId w:val="5"/>
  </w:num>
  <w:num w:numId="32">
    <w:abstractNumId w:val="24"/>
  </w:num>
  <w:num w:numId="33">
    <w:abstractNumId w:val="31"/>
  </w:num>
  <w:num w:numId="34">
    <w:abstractNumId w:val="33"/>
  </w:num>
  <w:num w:numId="35">
    <w:abstractNumId w:val="3"/>
  </w:num>
  <w:num w:numId="36">
    <w:abstractNumId w:val="20"/>
  </w:num>
  <w:num w:numId="37">
    <w:abstractNumId w:val="22"/>
  </w:num>
  <w:num w:numId="38">
    <w:abstractNumId w:val="30"/>
  </w:num>
  <w:num w:numId="39">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ipka Alina (PKN)">
    <w15:presenceInfo w15:providerId="AD" w15:userId="S-1-5-21-515967899-1292428093-839522115-19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00"/>
    <w:rsid w:val="000054CA"/>
    <w:rsid w:val="00017334"/>
    <w:rsid w:val="00031204"/>
    <w:rsid w:val="00041C97"/>
    <w:rsid w:val="00080006"/>
    <w:rsid w:val="000906F2"/>
    <w:rsid w:val="00096388"/>
    <w:rsid w:val="000A0407"/>
    <w:rsid w:val="000B7C6D"/>
    <w:rsid w:val="000D2374"/>
    <w:rsid w:val="000D54E7"/>
    <w:rsid w:val="000F6288"/>
    <w:rsid w:val="001046EB"/>
    <w:rsid w:val="00121959"/>
    <w:rsid w:val="001224F2"/>
    <w:rsid w:val="00125B99"/>
    <w:rsid w:val="00133746"/>
    <w:rsid w:val="00137ADB"/>
    <w:rsid w:val="001618FA"/>
    <w:rsid w:val="00176F07"/>
    <w:rsid w:val="00190876"/>
    <w:rsid w:val="001B6E4A"/>
    <w:rsid w:val="001D4279"/>
    <w:rsid w:val="001E09A4"/>
    <w:rsid w:val="001E189B"/>
    <w:rsid w:val="00212CDA"/>
    <w:rsid w:val="00213271"/>
    <w:rsid w:val="0021673A"/>
    <w:rsid w:val="00217FAD"/>
    <w:rsid w:val="00225D5D"/>
    <w:rsid w:val="002316C6"/>
    <w:rsid w:val="002437B5"/>
    <w:rsid w:val="00252DFF"/>
    <w:rsid w:val="0025314B"/>
    <w:rsid w:val="00256198"/>
    <w:rsid w:val="002658AA"/>
    <w:rsid w:val="00270E00"/>
    <w:rsid w:val="002721F7"/>
    <w:rsid w:val="00282FC3"/>
    <w:rsid w:val="002832A9"/>
    <w:rsid w:val="00285C24"/>
    <w:rsid w:val="00295D58"/>
    <w:rsid w:val="002A049E"/>
    <w:rsid w:val="002A04A9"/>
    <w:rsid w:val="002A645B"/>
    <w:rsid w:val="002B573D"/>
    <w:rsid w:val="002B7378"/>
    <w:rsid w:val="002C5E35"/>
    <w:rsid w:val="002D079F"/>
    <w:rsid w:val="002E0971"/>
    <w:rsid w:val="002F7D8D"/>
    <w:rsid w:val="003029A9"/>
    <w:rsid w:val="00312F38"/>
    <w:rsid w:val="0031797C"/>
    <w:rsid w:val="003230AA"/>
    <w:rsid w:val="00324E72"/>
    <w:rsid w:val="003364D4"/>
    <w:rsid w:val="00336ED4"/>
    <w:rsid w:val="0035268E"/>
    <w:rsid w:val="003532FA"/>
    <w:rsid w:val="00361B6B"/>
    <w:rsid w:val="00363859"/>
    <w:rsid w:val="0037054B"/>
    <w:rsid w:val="003822FC"/>
    <w:rsid w:val="0038542B"/>
    <w:rsid w:val="003B11D8"/>
    <w:rsid w:val="003B4C07"/>
    <w:rsid w:val="003B662D"/>
    <w:rsid w:val="003C5586"/>
    <w:rsid w:val="003C7667"/>
    <w:rsid w:val="003D11D3"/>
    <w:rsid w:val="003E11C0"/>
    <w:rsid w:val="003E454F"/>
    <w:rsid w:val="003F192D"/>
    <w:rsid w:val="003F1BDD"/>
    <w:rsid w:val="003F7B7E"/>
    <w:rsid w:val="00412384"/>
    <w:rsid w:val="00412F6C"/>
    <w:rsid w:val="00424F36"/>
    <w:rsid w:val="00446F9D"/>
    <w:rsid w:val="00452C4C"/>
    <w:rsid w:val="00460D09"/>
    <w:rsid w:val="004675FB"/>
    <w:rsid w:val="0047221F"/>
    <w:rsid w:val="0047583C"/>
    <w:rsid w:val="004809E6"/>
    <w:rsid w:val="00494D29"/>
    <w:rsid w:val="004A1A4C"/>
    <w:rsid w:val="004A6B0A"/>
    <w:rsid w:val="004B73E9"/>
    <w:rsid w:val="004C3E02"/>
    <w:rsid w:val="004D1BB1"/>
    <w:rsid w:val="004D5464"/>
    <w:rsid w:val="00511FCD"/>
    <w:rsid w:val="005337C2"/>
    <w:rsid w:val="00535C96"/>
    <w:rsid w:val="0053627C"/>
    <w:rsid w:val="00536834"/>
    <w:rsid w:val="00540CCA"/>
    <w:rsid w:val="00542BA9"/>
    <w:rsid w:val="00555D2C"/>
    <w:rsid w:val="005661C4"/>
    <w:rsid w:val="00582AD5"/>
    <w:rsid w:val="00585F19"/>
    <w:rsid w:val="00585F9A"/>
    <w:rsid w:val="00591C56"/>
    <w:rsid w:val="00593FEF"/>
    <w:rsid w:val="00596263"/>
    <w:rsid w:val="005974C0"/>
    <w:rsid w:val="005A0E82"/>
    <w:rsid w:val="005A4ACF"/>
    <w:rsid w:val="005B0C03"/>
    <w:rsid w:val="005B684F"/>
    <w:rsid w:val="005B78AD"/>
    <w:rsid w:val="005C6DE6"/>
    <w:rsid w:val="005D46D4"/>
    <w:rsid w:val="005D517F"/>
    <w:rsid w:val="005D6A94"/>
    <w:rsid w:val="005E099B"/>
    <w:rsid w:val="005E3847"/>
    <w:rsid w:val="005E5FDF"/>
    <w:rsid w:val="005E63D1"/>
    <w:rsid w:val="00601410"/>
    <w:rsid w:val="00606891"/>
    <w:rsid w:val="006318B8"/>
    <w:rsid w:val="00637B81"/>
    <w:rsid w:val="00642268"/>
    <w:rsid w:val="0066330B"/>
    <w:rsid w:val="00673C0D"/>
    <w:rsid w:val="006A21F7"/>
    <w:rsid w:val="006C2F7A"/>
    <w:rsid w:val="006C348B"/>
    <w:rsid w:val="006F353E"/>
    <w:rsid w:val="00724FC5"/>
    <w:rsid w:val="0072773A"/>
    <w:rsid w:val="00731F8F"/>
    <w:rsid w:val="00744107"/>
    <w:rsid w:val="007710DB"/>
    <w:rsid w:val="00775B72"/>
    <w:rsid w:val="00776353"/>
    <w:rsid w:val="0077697D"/>
    <w:rsid w:val="00784B57"/>
    <w:rsid w:val="00792061"/>
    <w:rsid w:val="007A24A2"/>
    <w:rsid w:val="007A2A98"/>
    <w:rsid w:val="007A7A38"/>
    <w:rsid w:val="007C20E1"/>
    <w:rsid w:val="007E21AD"/>
    <w:rsid w:val="007E3222"/>
    <w:rsid w:val="007F08E7"/>
    <w:rsid w:val="0080603E"/>
    <w:rsid w:val="00812FDE"/>
    <w:rsid w:val="00833574"/>
    <w:rsid w:val="008341AF"/>
    <w:rsid w:val="00850D06"/>
    <w:rsid w:val="00861889"/>
    <w:rsid w:val="00863247"/>
    <w:rsid w:val="00871E2D"/>
    <w:rsid w:val="008763E6"/>
    <w:rsid w:val="00876C45"/>
    <w:rsid w:val="008804CC"/>
    <w:rsid w:val="00882C15"/>
    <w:rsid w:val="008869D1"/>
    <w:rsid w:val="00896F78"/>
    <w:rsid w:val="008A0DB8"/>
    <w:rsid w:val="008B582B"/>
    <w:rsid w:val="008D1CD4"/>
    <w:rsid w:val="008E149C"/>
    <w:rsid w:val="008E161B"/>
    <w:rsid w:val="008E2A59"/>
    <w:rsid w:val="008E2ECB"/>
    <w:rsid w:val="008F1545"/>
    <w:rsid w:val="008F41EA"/>
    <w:rsid w:val="00903C11"/>
    <w:rsid w:val="00904A23"/>
    <w:rsid w:val="00912EDC"/>
    <w:rsid w:val="00915516"/>
    <w:rsid w:val="009351B9"/>
    <w:rsid w:val="009450CD"/>
    <w:rsid w:val="00950A23"/>
    <w:rsid w:val="00955ECB"/>
    <w:rsid w:val="009636A4"/>
    <w:rsid w:val="00965F5F"/>
    <w:rsid w:val="009822E0"/>
    <w:rsid w:val="00991109"/>
    <w:rsid w:val="009A20AC"/>
    <w:rsid w:val="009A31D9"/>
    <w:rsid w:val="009A6811"/>
    <w:rsid w:val="009C06FA"/>
    <w:rsid w:val="009C0D49"/>
    <w:rsid w:val="00A0625E"/>
    <w:rsid w:val="00A14E43"/>
    <w:rsid w:val="00A151C4"/>
    <w:rsid w:val="00A20156"/>
    <w:rsid w:val="00A208EF"/>
    <w:rsid w:val="00A30451"/>
    <w:rsid w:val="00A36921"/>
    <w:rsid w:val="00A42D32"/>
    <w:rsid w:val="00A50A29"/>
    <w:rsid w:val="00A51470"/>
    <w:rsid w:val="00A5147A"/>
    <w:rsid w:val="00A54590"/>
    <w:rsid w:val="00A615B6"/>
    <w:rsid w:val="00A62BCA"/>
    <w:rsid w:val="00A738C8"/>
    <w:rsid w:val="00A73D0A"/>
    <w:rsid w:val="00A76DFD"/>
    <w:rsid w:val="00A81E2B"/>
    <w:rsid w:val="00A91DFB"/>
    <w:rsid w:val="00A963D5"/>
    <w:rsid w:val="00AA4DD5"/>
    <w:rsid w:val="00AF52C2"/>
    <w:rsid w:val="00B02BBE"/>
    <w:rsid w:val="00B063DF"/>
    <w:rsid w:val="00B13F7B"/>
    <w:rsid w:val="00B23DEE"/>
    <w:rsid w:val="00B30B05"/>
    <w:rsid w:val="00B32D4E"/>
    <w:rsid w:val="00B3683B"/>
    <w:rsid w:val="00B576B8"/>
    <w:rsid w:val="00B75D85"/>
    <w:rsid w:val="00B7788D"/>
    <w:rsid w:val="00B77C63"/>
    <w:rsid w:val="00B8410C"/>
    <w:rsid w:val="00B94982"/>
    <w:rsid w:val="00B96218"/>
    <w:rsid w:val="00B9727A"/>
    <w:rsid w:val="00B97CE0"/>
    <w:rsid w:val="00BA3C3E"/>
    <w:rsid w:val="00BB7CE6"/>
    <w:rsid w:val="00BC02B0"/>
    <w:rsid w:val="00BE126F"/>
    <w:rsid w:val="00BE5069"/>
    <w:rsid w:val="00BF34CD"/>
    <w:rsid w:val="00C047C1"/>
    <w:rsid w:val="00C0637B"/>
    <w:rsid w:val="00C14F2E"/>
    <w:rsid w:val="00C3676F"/>
    <w:rsid w:val="00C36CEE"/>
    <w:rsid w:val="00C37D8C"/>
    <w:rsid w:val="00C53CE3"/>
    <w:rsid w:val="00C63F0D"/>
    <w:rsid w:val="00C759C3"/>
    <w:rsid w:val="00C760F5"/>
    <w:rsid w:val="00C80B8C"/>
    <w:rsid w:val="00C843BA"/>
    <w:rsid w:val="00C85B8C"/>
    <w:rsid w:val="00C939BB"/>
    <w:rsid w:val="00C97B63"/>
    <w:rsid w:val="00CB4214"/>
    <w:rsid w:val="00CB569B"/>
    <w:rsid w:val="00CC5200"/>
    <w:rsid w:val="00CD26DA"/>
    <w:rsid w:val="00CE02A8"/>
    <w:rsid w:val="00CE7751"/>
    <w:rsid w:val="00D04B70"/>
    <w:rsid w:val="00D06194"/>
    <w:rsid w:val="00D11F35"/>
    <w:rsid w:val="00D21DD1"/>
    <w:rsid w:val="00D27643"/>
    <w:rsid w:val="00D34494"/>
    <w:rsid w:val="00D47C80"/>
    <w:rsid w:val="00D57BF1"/>
    <w:rsid w:val="00D60AE6"/>
    <w:rsid w:val="00D77B1E"/>
    <w:rsid w:val="00D816BE"/>
    <w:rsid w:val="00D97B93"/>
    <w:rsid w:val="00DB644B"/>
    <w:rsid w:val="00DD1A6A"/>
    <w:rsid w:val="00DD5C1A"/>
    <w:rsid w:val="00DD6FE9"/>
    <w:rsid w:val="00DE21DE"/>
    <w:rsid w:val="00DE357A"/>
    <w:rsid w:val="00DF6780"/>
    <w:rsid w:val="00E01428"/>
    <w:rsid w:val="00E24A1C"/>
    <w:rsid w:val="00E24E06"/>
    <w:rsid w:val="00E30A3C"/>
    <w:rsid w:val="00E30DCF"/>
    <w:rsid w:val="00E37CA5"/>
    <w:rsid w:val="00E44600"/>
    <w:rsid w:val="00E54B84"/>
    <w:rsid w:val="00E56A68"/>
    <w:rsid w:val="00E66350"/>
    <w:rsid w:val="00E81AC3"/>
    <w:rsid w:val="00E961BE"/>
    <w:rsid w:val="00E974A6"/>
    <w:rsid w:val="00EA15B1"/>
    <w:rsid w:val="00EA2FFC"/>
    <w:rsid w:val="00EA794A"/>
    <w:rsid w:val="00EB6F8D"/>
    <w:rsid w:val="00EB7A75"/>
    <w:rsid w:val="00EC3E2D"/>
    <w:rsid w:val="00ED4557"/>
    <w:rsid w:val="00EE237A"/>
    <w:rsid w:val="00EE35C5"/>
    <w:rsid w:val="00EF059F"/>
    <w:rsid w:val="00EF0740"/>
    <w:rsid w:val="00EF528C"/>
    <w:rsid w:val="00F05FF2"/>
    <w:rsid w:val="00F35CC5"/>
    <w:rsid w:val="00F457BC"/>
    <w:rsid w:val="00F51F74"/>
    <w:rsid w:val="00F5258D"/>
    <w:rsid w:val="00F63D08"/>
    <w:rsid w:val="00F65751"/>
    <w:rsid w:val="00F75CC6"/>
    <w:rsid w:val="00F75F89"/>
    <w:rsid w:val="00F81B8E"/>
    <w:rsid w:val="00F910B9"/>
    <w:rsid w:val="00F92609"/>
    <w:rsid w:val="00F94D49"/>
    <w:rsid w:val="00F964B7"/>
    <w:rsid w:val="00FA1AFD"/>
    <w:rsid w:val="00FD0B36"/>
    <w:rsid w:val="00FD1EAA"/>
    <w:rsid w:val="00FE1689"/>
    <w:rsid w:val="00FF1A17"/>
    <w:rsid w:val="00FF5E1B"/>
    <w:rsid w:val="00FF78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7146DE"/>
  <w15:docId w15:val="{EC742F55-3E47-4D01-B921-BE0CD0FF7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sz w:val="24"/>
    </w:rPr>
  </w:style>
  <w:style w:type="paragraph" w:styleId="Nagwek1">
    <w:name w:val="heading 1"/>
    <w:basedOn w:val="Normalny"/>
    <w:next w:val="Normalny"/>
    <w:qFormat/>
    <w:pPr>
      <w:keepNext/>
      <w:outlineLvl w:val="0"/>
    </w:pPr>
    <w:rPr>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Tytu">
    <w:name w:val="Title"/>
    <w:basedOn w:val="Normalny"/>
    <w:qFormat/>
    <w:pPr>
      <w:jc w:val="center"/>
    </w:pPr>
    <w:rPr>
      <w:b/>
      <w:sz w:val="36"/>
    </w:rPr>
  </w:style>
  <w:style w:type="character" w:styleId="Numerstrony">
    <w:name w:val="page number"/>
    <w:basedOn w:val="Domylnaczcionkaakapitu"/>
  </w:style>
  <w:style w:type="paragraph" w:styleId="Tekstpodstawowywcity">
    <w:name w:val="Body Text Indent"/>
    <w:basedOn w:val="Normalny"/>
    <w:link w:val="TekstpodstawowywcityZnak"/>
    <w:pPr>
      <w:tabs>
        <w:tab w:val="left" w:pos="720"/>
      </w:tabs>
      <w:ind w:left="720"/>
      <w:jc w:val="both"/>
    </w:pPr>
    <w:rPr>
      <w:rFonts w:ascii="Tahoma" w:hAnsi="Tahoma"/>
      <w:snapToGrid w:val="0"/>
      <w:sz w:val="28"/>
    </w:rPr>
  </w:style>
  <w:style w:type="paragraph" w:styleId="NormalnyWeb">
    <w:name w:val="Normal (Web)"/>
    <w:basedOn w:val="Normalny"/>
    <w:rsid w:val="002658AA"/>
    <w:pPr>
      <w:spacing w:before="100" w:beforeAutospacing="1" w:after="100" w:afterAutospacing="1"/>
    </w:pPr>
    <w:rPr>
      <w:rFonts w:ascii="Times New Roman" w:hAnsi="Times New Roman"/>
      <w:szCs w:val="24"/>
    </w:rPr>
  </w:style>
  <w:style w:type="paragraph" w:styleId="Tekstdymka">
    <w:name w:val="Balloon Text"/>
    <w:basedOn w:val="Normalny"/>
    <w:semiHidden/>
    <w:rsid w:val="008869D1"/>
    <w:rPr>
      <w:rFonts w:ascii="Tahoma" w:hAnsi="Tahoma" w:cs="Tahoma"/>
      <w:sz w:val="16"/>
      <w:szCs w:val="16"/>
    </w:rPr>
  </w:style>
  <w:style w:type="paragraph" w:styleId="Mapadokumentu">
    <w:name w:val="Document Map"/>
    <w:basedOn w:val="Normalny"/>
    <w:semiHidden/>
    <w:rsid w:val="00744107"/>
    <w:pPr>
      <w:shd w:val="clear" w:color="auto" w:fill="000080"/>
    </w:pPr>
    <w:rPr>
      <w:rFonts w:ascii="Tahoma" w:hAnsi="Tahoma" w:cs="Tahoma"/>
      <w:sz w:val="20"/>
    </w:rPr>
  </w:style>
  <w:style w:type="character" w:customStyle="1" w:styleId="StopkaZnak">
    <w:name w:val="Stopka Znak"/>
    <w:link w:val="Stopka"/>
    <w:uiPriority w:val="99"/>
    <w:rsid w:val="007E3222"/>
    <w:rPr>
      <w:rFonts w:ascii="Arial" w:hAnsi="Arial"/>
      <w:sz w:val="24"/>
    </w:rPr>
  </w:style>
  <w:style w:type="character" w:customStyle="1" w:styleId="NagwekZnak">
    <w:name w:val="Nagłówek Znak"/>
    <w:basedOn w:val="Domylnaczcionkaakapitu"/>
    <w:link w:val="Nagwek"/>
    <w:rsid w:val="00850D06"/>
    <w:rPr>
      <w:rFonts w:ascii="Arial" w:hAnsi="Arial"/>
      <w:sz w:val="24"/>
    </w:rPr>
  </w:style>
  <w:style w:type="character" w:styleId="Odwoaniedokomentarza">
    <w:name w:val="annotation reference"/>
    <w:basedOn w:val="Domylnaczcionkaakapitu"/>
    <w:semiHidden/>
    <w:unhideWhenUsed/>
    <w:rsid w:val="00861889"/>
    <w:rPr>
      <w:sz w:val="16"/>
      <w:szCs w:val="16"/>
    </w:rPr>
  </w:style>
  <w:style w:type="paragraph" w:styleId="Tekstkomentarza">
    <w:name w:val="annotation text"/>
    <w:basedOn w:val="Normalny"/>
    <w:link w:val="TekstkomentarzaZnak"/>
    <w:semiHidden/>
    <w:unhideWhenUsed/>
    <w:rsid w:val="00861889"/>
    <w:rPr>
      <w:sz w:val="20"/>
    </w:rPr>
  </w:style>
  <w:style w:type="character" w:customStyle="1" w:styleId="TekstkomentarzaZnak">
    <w:name w:val="Tekst komentarza Znak"/>
    <w:basedOn w:val="Domylnaczcionkaakapitu"/>
    <w:link w:val="Tekstkomentarza"/>
    <w:semiHidden/>
    <w:rsid w:val="00861889"/>
    <w:rPr>
      <w:rFonts w:ascii="Arial" w:hAnsi="Arial"/>
    </w:rPr>
  </w:style>
  <w:style w:type="paragraph" w:styleId="Tematkomentarza">
    <w:name w:val="annotation subject"/>
    <w:basedOn w:val="Tekstkomentarza"/>
    <w:next w:val="Tekstkomentarza"/>
    <w:link w:val="TematkomentarzaZnak"/>
    <w:semiHidden/>
    <w:unhideWhenUsed/>
    <w:rsid w:val="00861889"/>
    <w:rPr>
      <w:b/>
      <w:bCs/>
    </w:rPr>
  </w:style>
  <w:style w:type="character" w:customStyle="1" w:styleId="TematkomentarzaZnak">
    <w:name w:val="Temat komentarza Znak"/>
    <w:basedOn w:val="TekstkomentarzaZnak"/>
    <w:link w:val="Tematkomentarza"/>
    <w:semiHidden/>
    <w:rsid w:val="00861889"/>
    <w:rPr>
      <w:rFonts w:ascii="Arial" w:hAnsi="Arial"/>
      <w:b/>
      <w:bCs/>
    </w:rPr>
  </w:style>
  <w:style w:type="character" w:customStyle="1" w:styleId="fontstyle01">
    <w:name w:val="fontstyle01"/>
    <w:basedOn w:val="Domylnaczcionkaakapitu"/>
    <w:rsid w:val="00E56A68"/>
    <w:rPr>
      <w:rFonts w:ascii="Calibri-Bold" w:hAnsi="Calibri-Bold" w:hint="default"/>
      <w:b/>
      <w:bCs/>
      <w:i w:val="0"/>
      <w:iCs w:val="0"/>
      <w:color w:val="0F3780"/>
      <w:sz w:val="18"/>
      <w:szCs w:val="18"/>
    </w:rPr>
  </w:style>
  <w:style w:type="character" w:customStyle="1" w:styleId="TekstpodstawowywcityZnak">
    <w:name w:val="Tekst podstawowy wcięty Znak"/>
    <w:basedOn w:val="Domylnaczcionkaakapitu"/>
    <w:link w:val="Tekstpodstawowywcity"/>
    <w:rsid w:val="00A5147A"/>
    <w:rPr>
      <w:rFonts w:ascii="Tahoma" w:hAnsi="Tahoma"/>
      <w:snapToGrid w:val="0"/>
      <w:sz w:val="28"/>
    </w:rPr>
  </w:style>
  <w:style w:type="table" w:styleId="Tabela-Siatka">
    <w:name w:val="Table Grid"/>
    <w:basedOn w:val="Standardowy"/>
    <w:uiPriority w:val="39"/>
    <w:rsid w:val="006C2F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A31D9"/>
    <w:pPr>
      <w:spacing w:after="160" w:line="259" w:lineRule="auto"/>
      <w:ind w:left="720"/>
      <w:contextualSpacing/>
    </w:pPr>
    <w:rPr>
      <w:rFonts w:asciiTheme="minorHAnsi" w:eastAsiaTheme="minorHAnsi" w:hAnsiTheme="minorHAnsi" w:cstheme="minorBidi"/>
      <w:sz w:val="22"/>
      <w:szCs w:val="22"/>
      <w:lang w:eastAsia="en-US"/>
    </w:rPr>
  </w:style>
  <w:style w:type="paragraph" w:styleId="Tekstprzypisudolnego">
    <w:name w:val="footnote text"/>
    <w:basedOn w:val="Normalny"/>
    <w:link w:val="TekstprzypisudolnegoZnak"/>
    <w:uiPriority w:val="99"/>
    <w:unhideWhenUsed/>
    <w:rsid w:val="00041C97"/>
    <w:rPr>
      <w:rFonts w:asciiTheme="minorHAnsi" w:eastAsiaTheme="minorHAnsi" w:hAnsiTheme="minorHAnsi" w:cstheme="minorBidi"/>
      <w:sz w:val="20"/>
      <w:lang w:eastAsia="en-US"/>
    </w:rPr>
  </w:style>
  <w:style w:type="character" w:customStyle="1" w:styleId="TekstprzypisudolnegoZnak">
    <w:name w:val="Tekst przypisu dolnego Znak"/>
    <w:basedOn w:val="Domylnaczcionkaakapitu"/>
    <w:link w:val="Tekstprzypisudolnego"/>
    <w:uiPriority w:val="99"/>
    <w:rsid w:val="00041C97"/>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041C97"/>
    <w:rPr>
      <w:vertAlign w:val="superscript"/>
    </w:rPr>
  </w:style>
  <w:style w:type="character" w:styleId="Hipercze">
    <w:name w:val="Hyperlink"/>
    <w:basedOn w:val="Domylnaczcionkaakapitu"/>
    <w:uiPriority w:val="99"/>
    <w:unhideWhenUsed/>
    <w:rsid w:val="00041C97"/>
    <w:rPr>
      <w:color w:val="0000FF" w:themeColor="hyperlink"/>
      <w:u w:val="single"/>
    </w:rPr>
  </w:style>
  <w:style w:type="paragraph" w:styleId="Bezodstpw">
    <w:name w:val="No Spacing"/>
    <w:uiPriority w:val="1"/>
    <w:qFormat/>
    <w:rsid w:val="00A91DFB"/>
    <w:rPr>
      <w:rFonts w:asciiTheme="minorHAnsi" w:eastAsiaTheme="minorHAnsi" w:hAnsiTheme="minorHAnsi" w:cstheme="minorBidi"/>
      <w:sz w:val="22"/>
      <w:szCs w:val="22"/>
      <w:lang w:eastAsia="en-US"/>
    </w:rPr>
  </w:style>
  <w:style w:type="paragraph" w:styleId="Nagwekspisutreci">
    <w:name w:val="TOC Heading"/>
    <w:basedOn w:val="Nagwek1"/>
    <w:next w:val="Normalny"/>
    <w:uiPriority w:val="39"/>
    <w:unhideWhenUsed/>
    <w:qFormat/>
    <w:rsid w:val="00673C0D"/>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Spistreci1">
    <w:name w:val="toc 1"/>
    <w:basedOn w:val="Normalny"/>
    <w:next w:val="Normalny"/>
    <w:autoRedefine/>
    <w:uiPriority w:val="39"/>
    <w:unhideWhenUsed/>
    <w:rsid w:val="00CE02A8"/>
    <w:pPr>
      <w:tabs>
        <w:tab w:val="left" w:pos="480"/>
        <w:tab w:val="right" w:leader="dot" w:pos="9344"/>
      </w:tabs>
      <w:spacing w:after="10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701351">
      <w:bodyDiv w:val="1"/>
      <w:marLeft w:val="0"/>
      <w:marRight w:val="0"/>
      <w:marTop w:val="0"/>
      <w:marBottom w:val="0"/>
      <w:divBdr>
        <w:top w:val="none" w:sz="0" w:space="0" w:color="auto"/>
        <w:left w:val="none" w:sz="0" w:space="0" w:color="auto"/>
        <w:bottom w:val="none" w:sz="0" w:space="0" w:color="auto"/>
        <w:right w:val="none" w:sz="0" w:space="0" w:color="auto"/>
      </w:divBdr>
    </w:div>
    <w:div w:id="487213432">
      <w:bodyDiv w:val="1"/>
      <w:marLeft w:val="0"/>
      <w:marRight w:val="0"/>
      <w:marTop w:val="0"/>
      <w:marBottom w:val="0"/>
      <w:divBdr>
        <w:top w:val="none" w:sz="0" w:space="0" w:color="auto"/>
        <w:left w:val="none" w:sz="0" w:space="0" w:color="auto"/>
        <w:bottom w:val="none" w:sz="0" w:space="0" w:color="auto"/>
        <w:right w:val="none" w:sz="0" w:space="0" w:color="auto"/>
      </w:divBdr>
    </w:div>
    <w:div w:id="604731215">
      <w:bodyDiv w:val="1"/>
      <w:marLeft w:val="0"/>
      <w:marRight w:val="0"/>
      <w:marTop w:val="0"/>
      <w:marBottom w:val="0"/>
      <w:divBdr>
        <w:top w:val="none" w:sz="0" w:space="0" w:color="auto"/>
        <w:left w:val="none" w:sz="0" w:space="0" w:color="auto"/>
        <w:bottom w:val="none" w:sz="0" w:space="0" w:color="auto"/>
        <w:right w:val="none" w:sz="0" w:space="0" w:color="auto"/>
      </w:divBdr>
    </w:div>
    <w:div w:id="780416682">
      <w:bodyDiv w:val="1"/>
      <w:marLeft w:val="0"/>
      <w:marRight w:val="0"/>
      <w:marTop w:val="0"/>
      <w:marBottom w:val="0"/>
      <w:divBdr>
        <w:top w:val="none" w:sz="0" w:space="0" w:color="auto"/>
        <w:left w:val="none" w:sz="0" w:space="0" w:color="auto"/>
        <w:bottom w:val="none" w:sz="0" w:space="0" w:color="auto"/>
        <w:right w:val="none" w:sz="0" w:space="0" w:color="auto"/>
      </w:divBdr>
    </w:div>
    <w:div w:id="1220747467">
      <w:bodyDiv w:val="1"/>
      <w:marLeft w:val="0"/>
      <w:marRight w:val="0"/>
      <w:marTop w:val="0"/>
      <w:marBottom w:val="0"/>
      <w:divBdr>
        <w:top w:val="none" w:sz="0" w:space="0" w:color="auto"/>
        <w:left w:val="none" w:sz="0" w:space="0" w:color="auto"/>
        <w:bottom w:val="none" w:sz="0" w:space="0" w:color="auto"/>
        <w:right w:val="none" w:sz="0" w:space="0" w:color="auto"/>
      </w:divBdr>
    </w:div>
    <w:div w:id="1335910890">
      <w:bodyDiv w:val="1"/>
      <w:marLeft w:val="0"/>
      <w:marRight w:val="0"/>
      <w:marTop w:val="0"/>
      <w:marBottom w:val="0"/>
      <w:divBdr>
        <w:top w:val="none" w:sz="0" w:space="0" w:color="auto"/>
        <w:left w:val="none" w:sz="0" w:space="0" w:color="auto"/>
        <w:bottom w:val="none" w:sz="0" w:space="0" w:color="auto"/>
        <w:right w:val="none" w:sz="0" w:space="0" w:color="auto"/>
      </w:divBdr>
    </w:div>
    <w:div w:id="1708331240">
      <w:bodyDiv w:val="1"/>
      <w:marLeft w:val="0"/>
      <w:marRight w:val="0"/>
      <w:marTop w:val="0"/>
      <w:marBottom w:val="0"/>
      <w:divBdr>
        <w:top w:val="none" w:sz="0" w:space="0" w:color="auto"/>
        <w:left w:val="none" w:sz="0" w:space="0" w:color="auto"/>
        <w:bottom w:val="none" w:sz="0" w:space="0" w:color="auto"/>
        <w:right w:val="none" w:sz="0" w:space="0" w:color="auto"/>
      </w:divBdr>
    </w:div>
    <w:div w:id="1755781285">
      <w:bodyDiv w:val="1"/>
      <w:marLeft w:val="0"/>
      <w:marRight w:val="0"/>
      <w:marTop w:val="0"/>
      <w:marBottom w:val="0"/>
      <w:divBdr>
        <w:top w:val="none" w:sz="0" w:space="0" w:color="auto"/>
        <w:left w:val="none" w:sz="0" w:space="0" w:color="auto"/>
        <w:bottom w:val="none" w:sz="0" w:space="0" w:color="auto"/>
        <w:right w:val="none" w:sz="0" w:space="0" w:color="auto"/>
      </w:divBdr>
    </w:div>
    <w:div w:id="192927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milstulgis\Downloads\papier_firmowyA4_warszawa-do_zaciagania_zobowi&#261;zan_202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8062ED4F3FE1E4EA2F75F59E1A79A88" ma:contentTypeVersion="2" ma:contentTypeDescription="Utwórz nowy dokument." ma:contentTypeScope="" ma:versionID="7d6e37c62a50f31492d079877c84fffb">
  <xsd:schema xmlns:xsd="http://www.w3.org/2001/XMLSchema" xmlns:xs="http://www.w3.org/2001/XMLSchema" xmlns:p="http://schemas.microsoft.com/office/2006/metadata/properties" xmlns:ns2="366bcbea-f306-49df-9fee-420df3f21ab2" targetNamespace="http://schemas.microsoft.com/office/2006/metadata/properties" ma:root="true" ma:fieldsID="88d409dd29b3678518b6392923320447" ns2:_="">
    <xsd:import namespace="366bcbea-f306-49df-9fee-420df3f21ab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2CD5A-1592-4044-B917-EB225FA1B5A7}">
  <ds:schemaRefs>
    <ds:schemaRef ds:uri="http://schemas.microsoft.com/office/2006/metadata/properties"/>
    <ds:schemaRef ds:uri="http://schemas.microsoft.com/office/infopath/2007/PartnerControls"/>
    <ds:schemaRef ds:uri="dd0a59eb-562c-4429-9b98-f1c85114c1d4"/>
    <ds:schemaRef ds:uri="0659b6a8-4ef3-4ee2-9987-67fb9cde770e"/>
    <ds:schemaRef ds:uri="http://schemas.microsoft.com/sharepoint/v3"/>
  </ds:schemaRefs>
</ds:datastoreItem>
</file>

<file path=customXml/itemProps2.xml><?xml version="1.0" encoding="utf-8"?>
<ds:datastoreItem xmlns:ds="http://schemas.openxmlformats.org/officeDocument/2006/customXml" ds:itemID="{79D31E0C-658A-448F-AE39-9B059E4184BE}">
  <ds:schemaRefs>
    <ds:schemaRef ds:uri="http://schemas.microsoft.com/office/2006/metadata/longProperties"/>
  </ds:schemaRefs>
</ds:datastoreItem>
</file>

<file path=customXml/itemProps3.xml><?xml version="1.0" encoding="utf-8"?>
<ds:datastoreItem xmlns:ds="http://schemas.openxmlformats.org/officeDocument/2006/customXml" ds:itemID="{753EB6F2-7EBE-42B0-ABCD-1B7D17B9A097}"/>
</file>

<file path=customXml/itemProps4.xml><?xml version="1.0" encoding="utf-8"?>
<ds:datastoreItem xmlns:ds="http://schemas.openxmlformats.org/officeDocument/2006/customXml" ds:itemID="{7F6E9B9D-CF2B-4DD6-85A3-C20DC734E785}">
  <ds:schemaRefs>
    <ds:schemaRef ds:uri="http://schemas.microsoft.com/sharepoint/v3/contenttype/forms"/>
  </ds:schemaRefs>
</ds:datastoreItem>
</file>

<file path=customXml/itemProps5.xml><?xml version="1.0" encoding="utf-8"?>
<ds:datastoreItem xmlns:ds="http://schemas.openxmlformats.org/officeDocument/2006/customXml" ds:itemID="{D1A5664F-81CD-45DE-956B-F82C85689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papier_firmowyA4_warszawa-do_zaciagania_zobowiązan_2020.dotm</Template>
  <TotalTime>0</TotalTime>
  <Pages>16</Pages>
  <Words>2880</Words>
  <Characters>17283</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Papier firmowy A4 Warszawa – do zaciągania zobowiązań</vt:lpstr>
    </vt:vector>
  </TitlesOfParts>
  <Company>MARO</Company>
  <LinksUpToDate>false</LinksUpToDate>
  <CharactersWithSpaces>20123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firmowy A4 Warszawa – do zaciągania zobowiązań</dc:title>
  <dc:creator>Kamil Stulgis</dc:creator>
  <cp:lastModifiedBy>Kołodziejczyk Paweł</cp:lastModifiedBy>
  <cp:revision>2</cp:revision>
  <cp:lastPrinted>2025-12-31T12:35:00Z</cp:lastPrinted>
  <dcterms:created xsi:type="dcterms:W3CDTF">2026-01-02T11:13:00Z</dcterms:created>
  <dcterms:modified xsi:type="dcterms:W3CDTF">2026-01-02T11:13:00Z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0x01010018062ED4F3FE1E4EA2F75F59E1A79A88</vt:lpwstr>
  </property>
  <property fmtid="{D5CDD505-2E9C-101B-9397-08002B2CF9AE}" pid="4" name="MSIP_Label_53312e15-a5e9-4500-a857-15b9f442bba9_Enabled">
    <vt:lpwstr>true</vt:lpwstr>
  </property>
  <property fmtid="{D5CDD505-2E9C-101B-9397-08002B2CF9AE}" pid="5" name="MSIP_Label_53312e15-a5e9-4500-a857-15b9f442bba9_SetDate">
    <vt:lpwstr>2023-06-26T10:53:17Z</vt:lpwstr>
  </property>
  <property fmtid="{D5CDD505-2E9C-101B-9397-08002B2CF9AE}" pid="6" name="MSIP_Label_53312e15-a5e9-4500-a857-15b9f442bba9_Method">
    <vt:lpwstr>Standard</vt:lpwstr>
  </property>
  <property fmtid="{D5CDD505-2E9C-101B-9397-08002B2CF9AE}" pid="7" name="MSIP_Label_53312e15-a5e9-4500-a857-15b9f442bba9_Name">
    <vt:lpwstr>Informacje służbowe</vt:lpwstr>
  </property>
  <property fmtid="{D5CDD505-2E9C-101B-9397-08002B2CF9AE}" pid="8" name="MSIP_Label_53312e15-a5e9-4500-a857-15b9f442bba9_SiteId">
    <vt:lpwstr>8240863f-2f43-471d-b2eb-4a75fb9fab5b</vt:lpwstr>
  </property>
  <property fmtid="{D5CDD505-2E9C-101B-9397-08002B2CF9AE}" pid="9" name="MSIP_Label_53312e15-a5e9-4500-a857-15b9f442bba9_ActionId">
    <vt:lpwstr>dfff4d46-621b-4021-8561-d5b6b1f7f14e</vt:lpwstr>
  </property>
  <property fmtid="{D5CDD505-2E9C-101B-9397-08002B2CF9AE}" pid="10" name="MSIP_Label_53312e15-a5e9-4500-a857-15b9f442bba9_ContentBits">
    <vt:lpwstr>0</vt:lpwstr>
  </property>
</Properties>
</file>